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85C65" w14:paraId="007131F9" w14:textId="77777777" w:rsidTr="00B55FD2">
        <w:tc>
          <w:tcPr>
            <w:tcW w:w="2689" w:type="dxa"/>
          </w:tcPr>
          <w:p w14:paraId="18F29830" w14:textId="2DE9EC10" w:rsidR="00885C65" w:rsidRPr="009F3703" w:rsidRDefault="00885C65" w:rsidP="00885C65">
            <w:pPr>
              <w:pStyle w:val="SIText"/>
            </w:pPr>
            <w:r w:rsidRPr="009F3703">
              <w:t xml:space="preserve">Release </w:t>
            </w:r>
            <w:r w:rsidR="001B2B06">
              <w:t>1</w:t>
            </w:r>
          </w:p>
        </w:tc>
        <w:tc>
          <w:tcPr>
            <w:tcW w:w="6327" w:type="dxa"/>
          </w:tcPr>
          <w:p w14:paraId="2DC52D8C" w14:textId="3FC3AB23" w:rsidR="00885C65" w:rsidRPr="00657088" w:rsidRDefault="003A2CE7" w:rsidP="00885C65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8:12:00Z" w16du:dateUtc="2024-11-22T07:12:00Z">
              <w:r w:rsidR="004D6A81">
                <w:t>R</w:t>
              </w:r>
            </w:ins>
            <w:del w:id="1" w:author="Elvie Arugay" w:date="2024-11-22T18:12:00Z" w16du:dateUtc="2024-11-22T07:12:00Z">
              <w:r w:rsidRPr="00657088" w:rsidDel="004D6A81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885C65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DF021DF" w:rsidR="00357C5E" w:rsidRDefault="00F22B0C" w:rsidP="00357C5E">
            <w:pPr>
              <w:pStyle w:val="SICode"/>
            </w:pPr>
            <w:r>
              <w:t>AHCBAC318</w:t>
            </w:r>
          </w:p>
        </w:tc>
        <w:tc>
          <w:tcPr>
            <w:tcW w:w="6327" w:type="dxa"/>
          </w:tcPr>
          <w:p w14:paraId="3AE55F2B" w14:textId="02AB0BE5" w:rsidR="00357C5E" w:rsidRDefault="00C35F94" w:rsidP="00357C5E">
            <w:pPr>
              <w:pStyle w:val="SIComponentTitle"/>
            </w:pPr>
            <w:r w:rsidRPr="00C35F94">
              <w:t>Maintain pastures and crops for livestock production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69FB462" w14:textId="77777777" w:rsidR="00575047" w:rsidRDefault="00575047" w:rsidP="00575047">
            <w:pPr>
              <w:pStyle w:val="SIText"/>
            </w:pPr>
            <w:r>
              <w:t>This unit of competency describes the skills and knowledge required to maintain pastures and crops for livestock production.</w:t>
            </w:r>
          </w:p>
          <w:p w14:paraId="1501251C" w14:textId="4E5E938C" w:rsidR="00575047" w:rsidRDefault="00575047" w:rsidP="00575047">
            <w:pPr>
              <w:pStyle w:val="SIText"/>
            </w:pPr>
            <w:r>
              <w:t>Th</w:t>
            </w:r>
            <w:r w:rsidR="008E48C5">
              <w:t>e</w:t>
            </w:r>
            <w:r>
              <w:t xml:space="preserve"> unit applies to individuals who </w:t>
            </w:r>
            <w:r w:rsidR="008E48C5">
              <w:t>maintain pastures and crops for livestock production</w:t>
            </w:r>
            <w:r>
              <w:t xml:space="preserve"> under broad direction and take responsibility for </w:t>
            </w:r>
            <w:r w:rsidR="008E48C5">
              <w:t xml:space="preserve">their </w:t>
            </w:r>
            <w:r>
              <w:t>own work.</w:t>
            </w:r>
          </w:p>
          <w:p w14:paraId="498F1D5A" w14:textId="7900AFCD" w:rsidR="00885C65" w:rsidRDefault="00885C65" w:rsidP="00575047">
            <w:pPr>
              <w:pStyle w:val="SIText"/>
            </w:pPr>
            <w:r>
              <w:t>All work must be carried out to comply with workplace procedures, according to state/territory health and safety regulations, legislation and standards that apply to the workplace, and sustainability and biosecurity practices.</w:t>
            </w:r>
          </w:p>
          <w:p w14:paraId="1B1C708C" w14:textId="04A388D7" w:rsidR="00A10964" w:rsidRDefault="00575047" w:rsidP="0057504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7886BBD" w:rsidR="00715042" w:rsidRPr="00715042" w:rsidRDefault="00D9385D" w:rsidP="00BD3C1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99F551" w:rsidR="0018209D" w:rsidRPr="007A5DD5" w:rsidRDefault="00D9385D" w:rsidP="00BD3C14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E9FAE3E" w:rsidR="00575047" w:rsidRDefault="00575047" w:rsidP="00BE46B2">
            <w:pPr>
              <w:pStyle w:val="SIText"/>
            </w:pPr>
            <w:bookmarkStart w:id="2" w:name="_Hlk177791173"/>
            <w:r w:rsidRPr="00575047">
              <w:t xml:space="preserve">Broad </w:t>
            </w:r>
            <w:r w:rsidR="00F6075E">
              <w:t>A</w:t>
            </w:r>
            <w:r w:rsidRPr="00575047">
              <w:t xml:space="preserve">cre </w:t>
            </w:r>
            <w:r w:rsidR="00F6075E">
              <w:t>C</w:t>
            </w:r>
            <w:r w:rsidRPr="00575047">
              <w:t>ropping (BAC)</w:t>
            </w:r>
            <w:bookmarkEnd w:id="2"/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75047" w14:paraId="1915290A" w14:textId="77777777" w:rsidTr="000F31BE">
        <w:tc>
          <w:tcPr>
            <w:tcW w:w="2689" w:type="dxa"/>
          </w:tcPr>
          <w:p w14:paraId="4CA92DE3" w14:textId="321BEAAE" w:rsidR="00575047" w:rsidRDefault="00575047" w:rsidP="00575047">
            <w:pPr>
              <w:pStyle w:val="SIText"/>
            </w:pPr>
            <w:r>
              <w:t xml:space="preserve">1. Monitor </w:t>
            </w:r>
            <w:r w:rsidR="003A2CE7">
              <w:t>and</w:t>
            </w:r>
            <w:r>
              <w:t xml:space="preserve"> assess agricultural pasture and crop condition, growth and requirements</w:t>
            </w:r>
          </w:p>
        </w:tc>
        <w:tc>
          <w:tcPr>
            <w:tcW w:w="6327" w:type="dxa"/>
          </w:tcPr>
          <w:p w14:paraId="5FC5670F" w14:textId="52784553" w:rsidR="00575047" w:rsidRDefault="00575047" w:rsidP="00575047">
            <w:pPr>
              <w:pStyle w:val="SIText"/>
            </w:pPr>
            <w:r>
              <w:t>1.1 Monitor pasture and crop growth, nutrient status and health</w:t>
            </w:r>
            <w:r w:rsidR="003A2CE7">
              <w:t>,</w:t>
            </w:r>
            <w:r>
              <w:t xml:space="preserve"> and record observations</w:t>
            </w:r>
          </w:p>
          <w:p w14:paraId="330F9213" w14:textId="77777777" w:rsidR="00575047" w:rsidRDefault="00575047" w:rsidP="00575047">
            <w:pPr>
              <w:pStyle w:val="SIText"/>
            </w:pPr>
            <w:r>
              <w:t>1.2 Report deviation from expected growth and vigour</w:t>
            </w:r>
          </w:p>
          <w:p w14:paraId="7763C4C1" w14:textId="77777777" w:rsidR="00575047" w:rsidRDefault="00575047" w:rsidP="00575047">
            <w:pPr>
              <w:pStyle w:val="SIText"/>
            </w:pPr>
            <w:r>
              <w:t>1.3 Identify, monitor and report weeds, pests and diseases</w:t>
            </w:r>
          </w:p>
          <w:p w14:paraId="498028DB" w14:textId="7CF08F20" w:rsidR="00575047" w:rsidRDefault="00575047" w:rsidP="00575047">
            <w:pPr>
              <w:pStyle w:val="SIText"/>
            </w:pPr>
            <w:r>
              <w:t>1.4 Monitor soil fertility and plant nutrition</w:t>
            </w:r>
          </w:p>
          <w:p w14:paraId="54AC466E" w14:textId="77C5A1EF" w:rsidR="00575047" w:rsidRDefault="00575047" w:rsidP="00575047">
            <w:pPr>
              <w:pStyle w:val="SIText"/>
            </w:pPr>
            <w:r>
              <w:t xml:space="preserve">1.5 </w:t>
            </w:r>
            <w:r w:rsidR="008E48C5">
              <w:t>E</w:t>
            </w:r>
            <w:r>
              <w:t>stablish sites for regular measurement of soil moisture</w:t>
            </w:r>
            <w:r w:rsidR="008E48C5">
              <w:t xml:space="preserve"> as directed</w:t>
            </w:r>
          </w:p>
          <w:p w14:paraId="7016C0E0" w14:textId="77777777" w:rsidR="00575047" w:rsidRDefault="00575047" w:rsidP="00575047">
            <w:pPr>
              <w:pStyle w:val="SIText"/>
            </w:pPr>
            <w:r>
              <w:t>1.6 Measure moisture levels and calculate soil water percentage using soil probe or other measuring tools</w:t>
            </w:r>
          </w:p>
          <w:p w14:paraId="11523057" w14:textId="73E23991" w:rsidR="00575047" w:rsidRDefault="00575047" w:rsidP="00575047">
            <w:pPr>
              <w:pStyle w:val="SIText"/>
            </w:pPr>
            <w:r>
              <w:t xml:space="preserve">1.7 Report observations of pasture and crop ripening to </w:t>
            </w:r>
            <w:r w:rsidR="00815CFC">
              <w:t>supervisor or farm owner</w:t>
            </w:r>
            <w:r>
              <w:t xml:space="preserve"> to determine the timing of harvest</w:t>
            </w:r>
          </w:p>
        </w:tc>
      </w:tr>
      <w:tr w:rsidR="00575047" w14:paraId="42A81C79" w14:textId="77777777" w:rsidTr="000F31BE">
        <w:tc>
          <w:tcPr>
            <w:tcW w:w="2689" w:type="dxa"/>
          </w:tcPr>
          <w:p w14:paraId="15CD48E1" w14:textId="4CF0DE91" w:rsidR="00575047" w:rsidRDefault="00575047" w:rsidP="00575047">
            <w:pPr>
              <w:pStyle w:val="SIText"/>
            </w:pPr>
            <w:r>
              <w:t>2. Undertake pasture and crop health operations</w:t>
            </w:r>
          </w:p>
        </w:tc>
        <w:tc>
          <w:tcPr>
            <w:tcW w:w="6327" w:type="dxa"/>
          </w:tcPr>
          <w:p w14:paraId="4F973EB6" w14:textId="2746CF09" w:rsidR="00575047" w:rsidRDefault="00575047" w:rsidP="00575047">
            <w:pPr>
              <w:pStyle w:val="SIText"/>
            </w:pPr>
            <w:r>
              <w:t xml:space="preserve">2.1 Identify hazards and </w:t>
            </w:r>
            <w:r w:rsidR="008E48C5">
              <w:t xml:space="preserve">risks, and </w:t>
            </w:r>
            <w:r>
              <w:t xml:space="preserve">implement </w:t>
            </w:r>
            <w:r w:rsidR="008E48C5">
              <w:t>safe working practices to manage risks</w:t>
            </w:r>
          </w:p>
          <w:p w14:paraId="784DA461" w14:textId="62816608" w:rsidR="00575047" w:rsidRDefault="00575047" w:rsidP="00575047">
            <w:pPr>
              <w:pStyle w:val="SIText"/>
            </w:pPr>
            <w:r>
              <w:t xml:space="preserve">2.2 Select, </w:t>
            </w:r>
            <w:r w:rsidR="008E48C5">
              <w:t xml:space="preserve">fit, </w:t>
            </w:r>
            <w:r>
              <w:t>use and maintain personal protective equipment</w:t>
            </w:r>
            <w:r w:rsidR="008E48C5">
              <w:t xml:space="preserve"> (PPE) applicable to the task</w:t>
            </w:r>
          </w:p>
          <w:p w14:paraId="55A81C64" w14:textId="026DFAF9" w:rsidR="00575047" w:rsidRDefault="00575047" w:rsidP="00575047">
            <w:pPr>
              <w:pStyle w:val="SIText"/>
            </w:pPr>
            <w:r>
              <w:t xml:space="preserve">2.3 Contribute to an </w:t>
            </w:r>
            <w:r w:rsidR="008E48C5">
              <w:t>i</w:t>
            </w:r>
            <w:r>
              <w:t xml:space="preserve">ntegrated pest and plant health strategy to address pasture </w:t>
            </w:r>
            <w:r w:rsidR="008E48C5">
              <w:t>and</w:t>
            </w:r>
            <w:r>
              <w:t xml:space="preserve"> crop health and growth issues</w:t>
            </w:r>
          </w:p>
          <w:p w14:paraId="2D560B9C" w14:textId="77777777" w:rsidR="00575047" w:rsidRDefault="00575047" w:rsidP="00575047">
            <w:pPr>
              <w:pStyle w:val="SIText"/>
            </w:pPr>
            <w:r>
              <w:lastRenderedPageBreak/>
              <w:t>2.4 Select and use equipment to apply treatments where required</w:t>
            </w:r>
          </w:p>
          <w:p w14:paraId="59082CFF" w14:textId="5041C9F2" w:rsidR="00575047" w:rsidRDefault="00575047" w:rsidP="00575047">
            <w:pPr>
              <w:pStyle w:val="SIText"/>
            </w:pPr>
            <w:r>
              <w:t>2.5 Follow label instructions and specialist advice</w:t>
            </w:r>
          </w:p>
          <w:p w14:paraId="29B31DDC" w14:textId="73DBDF37" w:rsidR="00575047" w:rsidRDefault="00575047" w:rsidP="00575047">
            <w:pPr>
              <w:pStyle w:val="SIText"/>
            </w:pPr>
            <w:r>
              <w:t>2.6 Apply specialist sprays appropriately for growth stages</w:t>
            </w:r>
            <w:r w:rsidR="00A02191">
              <w:t xml:space="preserve"> where required</w:t>
            </w:r>
          </w:p>
          <w:p w14:paraId="578D57FD" w14:textId="77777777" w:rsidR="00575047" w:rsidRDefault="00575047" w:rsidP="00575047">
            <w:pPr>
              <w:pStyle w:val="SIText"/>
            </w:pPr>
            <w:r>
              <w:t>2.7 Apply technology to ensure most efficient performance of operations</w:t>
            </w:r>
          </w:p>
          <w:p w14:paraId="6475614B" w14:textId="3D03F856" w:rsidR="00575047" w:rsidRDefault="00575047" w:rsidP="00575047">
            <w:pPr>
              <w:pStyle w:val="SIText"/>
            </w:pPr>
            <w:r>
              <w:t>2.8 Conduct chipping or spot spraying</w:t>
            </w:r>
            <w:r w:rsidR="008E48C5">
              <w:t xml:space="preserve"> according to workplace procedures</w:t>
            </w:r>
            <w:r w:rsidR="00987BF9">
              <w:t xml:space="preserve"> where required</w:t>
            </w:r>
          </w:p>
          <w:p w14:paraId="06227907" w14:textId="77777777" w:rsidR="00575047" w:rsidRDefault="00575047" w:rsidP="00575047">
            <w:pPr>
              <w:pStyle w:val="SIText"/>
            </w:pPr>
            <w:r>
              <w:t>2.9 Assess, record and report pasture and crop growth stages and keys</w:t>
            </w:r>
          </w:p>
          <w:p w14:paraId="7389C1E7" w14:textId="77777777" w:rsidR="00575047" w:rsidRDefault="00575047" w:rsidP="00575047">
            <w:pPr>
              <w:pStyle w:val="SIText"/>
            </w:pPr>
            <w:r>
              <w:t>2.10 Apply water as required in irrigated situations</w:t>
            </w:r>
          </w:p>
          <w:p w14:paraId="7F718FD7" w14:textId="5256791F" w:rsidR="00575047" w:rsidRDefault="00575047" w:rsidP="00575047">
            <w:pPr>
              <w:pStyle w:val="SIText"/>
            </w:pPr>
            <w:r>
              <w:t xml:space="preserve">2.11 </w:t>
            </w:r>
            <w:r w:rsidR="008E48C5">
              <w:t>Identify</w:t>
            </w:r>
            <w:r>
              <w:t xml:space="preserve"> environmental </w:t>
            </w:r>
            <w:r w:rsidR="008E48C5">
              <w:t>risks associated with applying treatments, assess likely outcomes and take appropriate action to mini</w:t>
            </w:r>
            <w:r w:rsidR="00815CFC">
              <w:t>mi</w:t>
            </w:r>
            <w:r w:rsidR="008E48C5">
              <w:t>se risks</w:t>
            </w:r>
          </w:p>
        </w:tc>
      </w:tr>
      <w:tr w:rsidR="00575047" w14:paraId="0BA9E889" w14:textId="77777777" w:rsidTr="000F31BE">
        <w:tc>
          <w:tcPr>
            <w:tcW w:w="2689" w:type="dxa"/>
          </w:tcPr>
          <w:p w14:paraId="4CAE38CD" w14:textId="53B44F50" w:rsidR="00575047" w:rsidRDefault="00575047" w:rsidP="00575047">
            <w:pPr>
              <w:pStyle w:val="SIText"/>
            </w:pPr>
            <w:r>
              <w:lastRenderedPageBreak/>
              <w:t>3. Complete cleaning and hygiene operations</w:t>
            </w:r>
          </w:p>
        </w:tc>
        <w:tc>
          <w:tcPr>
            <w:tcW w:w="6327" w:type="dxa"/>
          </w:tcPr>
          <w:p w14:paraId="4753A22E" w14:textId="4F76E47C" w:rsidR="00575047" w:rsidRDefault="00575047" w:rsidP="00575047">
            <w:pPr>
              <w:pStyle w:val="SIText"/>
            </w:pPr>
            <w:r>
              <w:t>3.1 Clean</w:t>
            </w:r>
            <w:r w:rsidR="008E48C5">
              <w:t>,</w:t>
            </w:r>
            <w:r>
              <w:t xml:space="preserve"> maintain</w:t>
            </w:r>
            <w:r w:rsidR="008E48C5">
              <w:t xml:space="preserve"> and store tools,</w:t>
            </w:r>
            <w:r>
              <w:t xml:space="preserve"> equipment</w:t>
            </w:r>
            <w:r w:rsidR="00815CFC">
              <w:t xml:space="preserve"> and PPE</w:t>
            </w:r>
          </w:p>
          <w:p w14:paraId="6E818AB0" w14:textId="6B3B45B3" w:rsidR="00575047" w:rsidRDefault="00575047" w:rsidP="00575047">
            <w:pPr>
              <w:pStyle w:val="SIText"/>
            </w:pPr>
            <w:r>
              <w:t xml:space="preserve">3.2 Dispose of </w:t>
            </w:r>
            <w:r w:rsidR="00815CFC">
              <w:t>or recycle unwanted materials,</w:t>
            </w:r>
            <w:r>
              <w:t xml:space="preserve"> containers, leftover fluids, waste and debris from maintenance and servicing work </w:t>
            </w:r>
            <w:r w:rsidR="00815CFC">
              <w:t>according to environmental practices</w:t>
            </w:r>
          </w:p>
          <w:p w14:paraId="7AB262D1" w14:textId="5BEDD9D0" w:rsidR="00575047" w:rsidRDefault="00575047" w:rsidP="00575047">
            <w:pPr>
              <w:pStyle w:val="SIText"/>
            </w:pPr>
            <w:r>
              <w:t xml:space="preserve">3.3 Follow </w:t>
            </w:r>
            <w:r w:rsidR="00885C65">
              <w:t>workplace</w:t>
            </w:r>
            <w:r>
              <w:t xml:space="preserve"> biosecurity procedures</w:t>
            </w:r>
          </w:p>
          <w:p w14:paraId="53F1EF49" w14:textId="33E5CF66" w:rsidR="00575047" w:rsidRDefault="00575047" w:rsidP="00575047">
            <w:pPr>
              <w:pStyle w:val="SIText"/>
            </w:pPr>
            <w:r>
              <w:t>3.4 Complete records and documentation a</w:t>
            </w:r>
            <w:r w:rsidR="00815CFC">
              <w:t>ccording to workplace procedures</w:t>
            </w:r>
          </w:p>
          <w:p w14:paraId="52C5DC86" w14:textId="59ACF5C6" w:rsidR="00815CFC" w:rsidRDefault="00815CFC" w:rsidP="00575047">
            <w:pPr>
              <w:pStyle w:val="SIText"/>
            </w:pPr>
            <w:r>
              <w:t>3.5 Report work activities, and faulty and unserviceable tools, equipment and PPE to supervisor or farm owner</w:t>
            </w:r>
          </w:p>
        </w:tc>
      </w:tr>
      <w:tr w:rsidR="00575047" w14:paraId="282D99C0" w14:textId="77777777" w:rsidTr="000F31BE">
        <w:tc>
          <w:tcPr>
            <w:tcW w:w="2689" w:type="dxa"/>
          </w:tcPr>
          <w:p w14:paraId="23A74B80" w14:textId="33F748CA" w:rsidR="00575047" w:rsidRPr="00A01C8C" w:rsidRDefault="00575047" w:rsidP="00575047">
            <w:pPr>
              <w:pStyle w:val="SIText"/>
            </w:pPr>
            <w:r>
              <w:t>4. Implement grazing strategies</w:t>
            </w:r>
          </w:p>
        </w:tc>
        <w:tc>
          <w:tcPr>
            <w:tcW w:w="6327" w:type="dxa"/>
          </w:tcPr>
          <w:p w14:paraId="30B03B4F" w14:textId="77777777" w:rsidR="00575047" w:rsidRDefault="00575047" w:rsidP="00575047">
            <w:pPr>
              <w:pStyle w:val="SIText"/>
            </w:pPr>
            <w:r>
              <w:t xml:space="preserve">4.1 Contribute to an integrated pest management program using livestock to conduct </w:t>
            </w:r>
            <w:bookmarkStart w:id="3" w:name="_Hlk177791338"/>
            <w:r>
              <w:t>stubble and fallow weed control</w:t>
            </w:r>
            <w:bookmarkEnd w:id="3"/>
          </w:p>
          <w:p w14:paraId="73E01BF0" w14:textId="77777777" w:rsidR="00575047" w:rsidRDefault="00575047" w:rsidP="00575047">
            <w:pPr>
              <w:pStyle w:val="SIText"/>
            </w:pPr>
            <w:r>
              <w:t xml:space="preserve">4.2 Implement appropriate </w:t>
            </w:r>
            <w:bookmarkStart w:id="4" w:name="_Hlk177791348"/>
            <w:r>
              <w:t xml:space="preserve">grazing </w:t>
            </w:r>
            <w:bookmarkEnd w:id="4"/>
            <w:r>
              <w:t>program to maintain pasture and crop production for grazing</w:t>
            </w:r>
          </w:p>
          <w:p w14:paraId="64082984" w14:textId="779CC902" w:rsidR="00575047" w:rsidRDefault="00575047" w:rsidP="00575047">
            <w:pPr>
              <w:pStyle w:val="SIText"/>
            </w:pPr>
            <w:r>
              <w:t>4.3 Respond to changes in quantity and quality of available pasture and crop with appropriate grazing management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85C65" w14:paraId="09B26D8C" w14:textId="77777777" w:rsidTr="000F31BE">
        <w:tc>
          <w:tcPr>
            <w:tcW w:w="2689" w:type="dxa"/>
          </w:tcPr>
          <w:p w14:paraId="1FBD352F" w14:textId="12523C92" w:rsidR="00885C65" w:rsidRPr="00042300" w:rsidRDefault="00885C65" w:rsidP="00885C6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7EA6F93" w:rsidR="00885C65" w:rsidRPr="00042300" w:rsidRDefault="00885C65" w:rsidP="00885C65">
            <w:pPr>
              <w:pStyle w:val="SIBulletList1"/>
            </w:pPr>
            <w:r>
              <w:t xml:space="preserve">Identify and interpret workplace documentation to identify relevant and key information about </w:t>
            </w:r>
            <w:r w:rsidR="00815CFC">
              <w:t>pasture and crop production</w:t>
            </w:r>
            <w:r>
              <w:t xml:space="preserve"> activities</w:t>
            </w:r>
          </w:p>
        </w:tc>
      </w:tr>
      <w:tr w:rsidR="00885C65" w14:paraId="44C5474C" w14:textId="77777777" w:rsidTr="000F31BE">
        <w:tc>
          <w:tcPr>
            <w:tcW w:w="2689" w:type="dxa"/>
          </w:tcPr>
          <w:p w14:paraId="577F0A9B" w14:textId="6A1C3A8F" w:rsidR="00885C65" w:rsidRPr="00042300" w:rsidRDefault="00885C65" w:rsidP="00885C6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7FF81E0" w14:textId="0705273D" w:rsidR="00885C65" w:rsidRDefault="00885C65" w:rsidP="00885C65">
            <w:pPr>
              <w:pStyle w:val="SIBulletList1"/>
            </w:pPr>
            <w:r>
              <w:t>Use clear language to report work activities and malfunctions, faults</w:t>
            </w:r>
            <w:r w:rsidR="003A2CE7">
              <w:t>,</w:t>
            </w:r>
            <w:r>
              <w:t xml:space="preserve"> wear or damage to tools and equipment</w:t>
            </w:r>
          </w:p>
          <w:p w14:paraId="3FC6B2C7" w14:textId="55DE9CCD" w:rsidR="00885C65" w:rsidRPr="00042300" w:rsidRDefault="002B0FD7" w:rsidP="00885C65">
            <w:pPr>
              <w:pStyle w:val="SIBulletList1"/>
            </w:pPr>
            <w:r>
              <w:t>R</w:t>
            </w:r>
            <w:r w:rsidR="00885C65">
              <w:t>espond to questions and clarify information</w:t>
            </w:r>
          </w:p>
        </w:tc>
      </w:tr>
      <w:tr w:rsidR="00885C65" w14:paraId="5BE158CD" w14:textId="77777777" w:rsidTr="000F31BE">
        <w:tc>
          <w:tcPr>
            <w:tcW w:w="2689" w:type="dxa"/>
          </w:tcPr>
          <w:p w14:paraId="35FEBD5B" w14:textId="577979FB" w:rsidR="00885C65" w:rsidRPr="00042300" w:rsidRDefault="00885C65" w:rsidP="00885C65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6327" w:type="dxa"/>
          </w:tcPr>
          <w:p w14:paraId="6A496906" w14:textId="77777777" w:rsidR="00885C65" w:rsidRDefault="00885C65" w:rsidP="00885C65">
            <w:pPr>
              <w:pStyle w:val="SIBulletList1"/>
            </w:pPr>
            <w:r>
              <w:t>Calculate and record routine workplace data</w:t>
            </w:r>
          </w:p>
          <w:p w14:paraId="7F3CC566" w14:textId="30D806C4" w:rsidR="00B15BA9" w:rsidRDefault="00B15BA9" w:rsidP="00885C65">
            <w:pPr>
              <w:pStyle w:val="SIBulletList1"/>
            </w:pPr>
            <w:r>
              <w:t>Calculate treatments and fertilisers, and calibrate equipment and machinery to deliver specified rates</w:t>
            </w:r>
          </w:p>
          <w:p w14:paraId="69A414B9" w14:textId="04B20BD8" w:rsidR="00B15BA9" w:rsidRDefault="00B15BA9" w:rsidP="00885C65">
            <w:pPr>
              <w:pStyle w:val="SIBulletList1"/>
            </w:pPr>
            <w:r>
              <w:t>Calculate soil moisture and crop water demand</w:t>
            </w:r>
          </w:p>
          <w:p w14:paraId="08B326BA" w14:textId="1D4F076A" w:rsidR="00885C65" w:rsidRPr="00042300" w:rsidRDefault="00885C65" w:rsidP="00885C65">
            <w:pPr>
              <w:pStyle w:val="SIBulletList1"/>
            </w:pPr>
            <w:r>
              <w:t>Use basic mathematical processes of addition, subtraction, division, multiplication, percentages, decimal points and ratios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10964" w14:paraId="0845E5DA" w14:textId="77777777" w:rsidTr="00B12287">
        <w:tc>
          <w:tcPr>
            <w:tcW w:w="2254" w:type="dxa"/>
          </w:tcPr>
          <w:p w14:paraId="1E4163E6" w14:textId="147EFCFA" w:rsidR="00A10964" w:rsidRPr="008A2FF7" w:rsidRDefault="00F22B0C" w:rsidP="00B93720">
            <w:pPr>
              <w:pStyle w:val="SIText"/>
            </w:pPr>
            <w:r>
              <w:t>AHCBAC318</w:t>
            </w:r>
            <w:r w:rsidR="002D3B05" w:rsidRPr="002D3B05">
              <w:t xml:space="preserve"> Maintain pastures and crops for livestock production</w:t>
            </w:r>
          </w:p>
        </w:tc>
        <w:tc>
          <w:tcPr>
            <w:tcW w:w="2254" w:type="dxa"/>
          </w:tcPr>
          <w:p w14:paraId="4DA23FA0" w14:textId="6BCA0E78" w:rsidR="00A10964" w:rsidRPr="008A2FF7" w:rsidRDefault="00885C65" w:rsidP="00B93720">
            <w:pPr>
              <w:pStyle w:val="SIText"/>
            </w:pPr>
            <w:r w:rsidRPr="002D3B05">
              <w:t>AHCBAC310 Maintain pastures and crops for livestock production</w:t>
            </w:r>
          </w:p>
        </w:tc>
        <w:tc>
          <w:tcPr>
            <w:tcW w:w="2254" w:type="dxa"/>
          </w:tcPr>
          <w:p w14:paraId="34FEB753" w14:textId="77777777" w:rsidR="00885C65" w:rsidRDefault="00885C65" w:rsidP="00885C65">
            <w:pPr>
              <w:pStyle w:val="SIText"/>
            </w:pPr>
            <w:bookmarkStart w:id="5" w:name="_Hlk177791462"/>
            <w:r w:rsidRPr="00DA50D4">
              <w:t>Minor changes to application</w:t>
            </w:r>
          </w:p>
          <w:p w14:paraId="2ACBBB7A" w14:textId="77777777" w:rsidR="00885C65" w:rsidRDefault="00885C65" w:rsidP="00885C65">
            <w:pPr>
              <w:pStyle w:val="SIText"/>
            </w:pPr>
            <w:r w:rsidRPr="00DA50D4">
              <w:t>Minor changes to elements and performance criteria</w:t>
            </w:r>
          </w:p>
          <w:p w14:paraId="64E4065E" w14:textId="77777777" w:rsidR="00885C65" w:rsidRDefault="00885C65" w:rsidP="00885C65">
            <w:pPr>
              <w:pStyle w:val="SIText"/>
            </w:pPr>
            <w:r w:rsidRPr="00DA50D4">
              <w:t>Foundation skills added</w:t>
            </w:r>
          </w:p>
          <w:p w14:paraId="646FCB7E" w14:textId="1AD53631" w:rsidR="00A10964" w:rsidRDefault="00885C65" w:rsidP="00885C65">
            <w:pPr>
              <w:pStyle w:val="SIText"/>
            </w:pPr>
            <w:r w:rsidRPr="00DA50D4">
              <w:t>Assessment requirements updated</w:t>
            </w:r>
            <w:bookmarkEnd w:id="5"/>
          </w:p>
        </w:tc>
        <w:tc>
          <w:tcPr>
            <w:tcW w:w="2254" w:type="dxa"/>
          </w:tcPr>
          <w:p w14:paraId="2FDE8FF8" w14:textId="77C73FA1" w:rsidR="00A10964" w:rsidRDefault="00885C65" w:rsidP="00B93720">
            <w:pPr>
              <w:pStyle w:val="SIText"/>
            </w:pPr>
            <w:r>
              <w:t>E</w:t>
            </w:r>
            <w:r w:rsidR="002D3B05"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0EBEFEC" w14:textId="77777777" w:rsidR="003A2CE7" w:rsidRDefault="003A2CE7" w:rsidP="003A2CE7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BEA1BE8" w:rsidR="002941AB" w:rsidRDefault="003A2CE7" w:rsidP="00BB6E0C">
            <w:pPr>
              <w:pStyle w:val="SIText"/>
            </w:pPr>
            <w:hyperlink r:id="rId11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5371028D" w14:textId="77777777" w:rsidR="003A2CE7" w:rsidRDefault="003A2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AEB6C2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22B0C">
              <w:t>AHCBAC318</w:t>
            </w:r>
            <w:r w:rsidR="00C35F94" w:rsidRPr="00C35F94">
              <w:t xml:space="preserve"> Maintain pastures and crops for livestock production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3511918C" w14:textId="77777777" w:rsidR="00E91C97" w:rsidRDefault="00E91C97" w:rsidP="00E91C97">
            <w:pPr>
              <w:pStyle w:val="SIText"/>
            </w:pPr>
            <w:bookmarkStart w:id="6" w:name="_Hlk177791499"/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390B2DB9" w14:textId="6D741D78" w:rsidR="002D3B05" w:rsidRDefault="00E91C97" w:rsidP="007C7CB5">
            <w:pPr>
              <w:pStyle w:val="SIText"/>
            </w:pPr>
            <w:r>
              <w:t>There must be</w:t>
            </w:r>
            <w:r w:rsidDel="00E91C97">
              <w:t xml:space="preserve"> </w:t>
            </w:r>
            <w:r w:rsidR="002D3B05">
              <w:t>evidence that the</w:t>
            </w:r>
            <w:r w:rsidR="00885C65">
              <w:t xml:space="preserve"> individual has </w:t>
            </w:r>
            <w:bookmarkEnd w:id="6"/>
            <w:r w:rsidR="00885C65">
              <w:t>maintained pastures and crops for livestock production on at least one occasion, and h</w:t>
            </w:r>
            <w:r w:rsidR="002D3B05">
              <w:t>a</w:t>
            </w:r>
            <w:r w:rsidR="00885C65">
              <w:t>s</w:t>
            </w:r>
            <w:r w:rsidR="002D3B05">
              <w:t>:</w:t>
            </w:r>
          </w:p>
          <w:p w14:paraId="39FCAA15" w14:textId="241417B3" w:rsidR="00885C65" w:rsidRDefault="00885C65" w:rsidP="00885C65">
            <w:pPr>
              <w:pStyle w:val="SIBulletList1"/>
            </w:pPr>
            <w:r>
              <w:t>applied relevant workplace health and safety and environment and biosecurity legislation, regulations and workplace procedures</w:t>
            </w:r>
          </w:p>
          <w:p w14:paraId="7C0C6CA2" w14:textId="77777777" w:rsidR="00885C65" w:rsidRDefault="00885C65" w:rsidP="00885C65">
            <w:pPr>
              <w:pStyle w:val="SIBulletList1"/>
            </w:pPr>
            <w:r>
              <w:t>recognised and reported workplace health and safety hazards and used safe work practices</w:t>
            </w:r>
          </w:p>
          <w:p w14:paraId="77174B38" w14:textId="2ED69A85" w:rsidR="002D3B05" w:rsidRDefault="002D3B05" w:rsidP="00885C65">
            <w:pPr>
              <w:pStyle w:val="SIBulletList1"/>
            </w:pPr>
            <w:r>
              <w:t>detect</w:t>
            </w:r>
            <w:r w:rsidR="00885C65">
              <w:t>ed</w:t>
            </w:r>
            <w:r>
              <w:t xml:space="preserve"> </w:t>
            </w:r>
            <w:r w:rsidR="00885C65">
              <w:t xml:space="preserve">and reported </w:t>
            </w:r>
            <w:r>
              <w:t>differences and variations in pasture and crop growth to the supervisor</w:t>
            </w:r>
            <w:r w:rsidR="00885C65">
              <w:t xml:space="preserve"> or </w:t>
            </w:r>
            <w:r>
              <w:t>farm owner</w:t>
            </w:r>
          </w:p>
          <w:p w14:paraId="53AD9D53" w14:textId="58BE9B22" w:rsidR="002D3B05" w:rsidRDefault="002D3B05" w:rsidP="002D3B05">
            <w:pPr>
              <w:pStyle w:val="SIBulletList1"/>
            </w:pPr>
            <w:r>
              <w:t>observe</w:t>
            </w:r>
            <w:r w:rsidR="00885C65">
              <w:t>d</w:t>
            </w:r>
            <w:r>
              <w:t xml:space="preserve"> and report</w:t>
            </w:r>
            <w:r w:rsidR="00885C65">
              <w:t>ed</w:t>
            </w:r>
            <w:r>
              <w:t xml:space="preserve"> on health, nutrition and growth of the pasture and crop</w:t>
            </w:r>
          </w:p>
          <w:p w14:paraId="46796E44" w14:textId="1DFD1CE4" w:rsidR="002D3B05" w:rsidRDefault="002D3B05" w:rsidP="002D3B05">
            <w:pPr>
              <w:pStyle w:val="SIBulletList1"/>
            </w:pPr>
            <w:r>
              <w:t>monitor</w:t>
            </w:r>
            <w:r w:rsidR="00885C65">
              <w:t>ed</w:t>
            </w:r>
            <w:r>
              <w:t xml:space="preserve"> pests and disease in pastures and crops</w:t>
            </w:r>
          </w:p>
          <w:p w14:paraId="3B87FCDF" w14:textId="23E6C2C2" w:rsidR="002D3B05" w:rsidRDefault="002D3B05" w:rsidP="002D3B05">
            <w:pPr>
              <w:pStyle w:val="SIBulletList1"/>
            </w:pPr>
            <w:r>
              <w:t>assess</w:t>
            </w:r>
            <w:r w:rsidR="00885C65">
              <w:t>ed</w:t>
            </w:r>
            <w:r>
              <w:t xml:space="preserve"> pastures and crop maturity</w:t>
            </w:r>
          </w:p>
          <w:p w14:paraId="6AFCCC81" w14:textId="79F2A193" w:rsidR="002D3B05" w:rsidRDefault="002D3B05" w:rsidP="002D3B05">
            <w:pPr>
              <w:pStyle w:val="SIBulletList1"/>
            </w:pPr>
            <w:r>
              <w:t>appl</w:t>
            </w:r>
            <w:r w:rsidR="00885C65">
              <w:t>ied</w:t>
            </w:r>
            <w:r>
              <w:t xml:space="preserve"> sprays and </w:t>
            </w:r>
            <w:bookmarkStart w:id="7" w:name="_Hlk177791555"/>
            <w:r>
              <w:t xml:space="preserve">fertilizers </w:t>
            </w:r>
            <w:bookmarkEnd w:id="7"/>
            <w:r>
              <w:t>as directed</w:t>
            </w:r>
          </w:p>
          <w:p w14:paraId="7F3E545D" w14:textId="5BC9FC8B" w:rsidR="002D3B05" w:rsidRDefault="002D3B05" w:rsidP="002D3B05">
            <w:pPr>
              <w:pStyle w:val="SIBulletList1"/>
            </w:pPr>
            <w:r>
              <w:t>measure</w:t>
            </w:r>
            <w:r w:rsidR="00885C65">
              <w:t>d</w:t>
            </w:r>
            <w:r>
              <w:t xml:space="preserve"> soil moisture and relate</w:t>
            </w:r>
            <w:r w:rsidR="00885C65">
              <w:t>d</w:t>
            </w:r>
            <w:r>
              <w:t xml:space="preserve"> data to crop requirements</w:t>
            </w:r>
          </w:p>
          <w:p w14:paraId="15377C62" w14:textId="6C2D8C9F" w:rsidR="002D3B05" w:rsidRDefault="002D3B05" w:rsidP="002D3B05">
            <w:pPr>
              <w:pStyle w:val="SIBulletList1"/>
            </w:pPr>
            <w:r>
              <w:t>appl</w:t>
            </w:r>
            <w:r w:rsidR="00885C65">
              <w:t>ied</w:t>
            </w:r>
            <w:r>
              <w:t xml:space="preserve"> technology to ensure most efficient performance of operations</w:t>
            </w:r>
          </w:p>
          <w:p w14:paraId="0CAB742D" w14:textId="733BA311" w:rsidR="002D3B05" w:rsidRDefault="002D3B05" w:rsidP="002D3B05">
            <w:pPr>
              <w:pStyle w:val="SIBulletList1"/>
            </w:pPr>
            <w:r>
              <w:t>monitor</w:t>
            </w:r>
            <w:r w:rsidR="00885C65">
              <w:t>ed</w:t>
            </w:r>
            <w:r>
              <w:t xml:space="preserve"> the productivity and feed intake of grazing livestock</w:t>
            </w:r>
          </w:p>
          <w:p w14:paraId="4FEC6869" w14:textId="333A18A3" w:rsidR="00A10964" w:rsidRDefault="002D3B05" w:rsidP="00885C65">
            <w:pPr>
              <w:pStyle w:val="SIBulletList1"/>
            </w:pPr>
            <w:r w:rsidRPr="002D3B05">
              <w:t>assess</w:t>
            </w:r>
            <w:r w:rsidR="00885C65">
              <w:t>ed</w:t>
            </w:r>
            <w:r w:rsidRPr="002D3B05">
              <w:t xml:space="preserve"> the impact of grazing on pasture and crop productivity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lastRenderedPageBreak/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2C9C05E8" w14:textId="64D0FD2B" w:rsidR="007C7CB5" w:rsidRDefault="00E91C97" w:rsidP="007C7CB5">
            <w:pPr>
              <w:pStyle w:val="SIText"/>
            </w:pPr>
            <w:bookmarkStart w:id="8" w:name="_Hlk177791689"/>
            <w:r>
              <w:t xml:space="preserve">An individual must be able to </w:t>
            </w:r>
            <w:r w:rsidR="007C7CB5">
              <w:t xml:space="preserve">demonstrate knowledge </w:t>
            </w:r>
            <w:r>
              <w:t xml:space="preserve">required to perform the tasks outlined in the elements and performance criteria of this unit. This includes knowledge </w:t>
            </w:r>
            <w:r w:rsidR="007C7CB5">
              <w:t>of</w:t>
            </w:r>
            <w:bookmarkEnd w:id="8"/>
            <w:r w:rsidR="007C7CB5">
              <w:t>:</w:t>
            </w:r>
          </w:p>
          <w:p w14:paraId="22D92C99" w14:textId="2A2A1F61" w:rsidR="00E91C97" w:rsidRDefault="00E91C97" w:rsidP="00E91C97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885C65">
              <w:t>maintaining pastures and crops for livestock production</w:t>
            </w:r>
            <w:r>
              <w:t>, including appropriate use of personal protective equipment (PPE)</w:t>
            </w:r>
          </w:p>
          <w:p w14:paraId="0090BA36" w14:textId="5998DFB6" w:rsidR="00E91C97" w:rsidRDefault="00E91C97" w:rsidP="00E91C97">
            <w:pPr>
              <w:pStyle w:val="SIBulletList1"/>
            </w:pPr>
            <w:r>
              <w:t xml:space="preserve">environment and biosecurity legislation and regulations and workplace practices relevant to </w:t>
            </w:r>
            <w:r w:rsidR="00885C65">
              <w:t>maintaining pastures and crops for livestock production</w:t>
            </w:r>
          </w:p>
          <w:p w14:paraId="4B4447D0" w14:textId="07AC38C7" w:rsidR="00E91C97" w:rsidRDefault="00E91C97" w:rsidP="00E91C97">
            <w:pPr>
              <w:pStyle w:val="SIBulletList1"/>
            </w:pPr>
            <w:r>
              <w:t xml:space="preserve">principles and practices for </w:t>
            </w:r>
            <w:r w:rsidR="00885C65">
              <w:t>maintaining pastures and crops for livestock production</w:t>
            </w:r>
            <w:r>
              <w:t>, including:</w:t>
            </w:r>
          </w:p>
          <w:p w14:paraId="79797E2E" w14:textId="77777777" w:rsidR="007C7CB5" w:rsidRDefault="007C7CB5" w:rsidP="00E91C97">
            <w:pPr>
              <w:pStyle w:val="SIBulletList2"/>
            </w:pPr>
            <w:r>
              <w:t>potential hazards associated with the operation of basic tools, equipment and machinery</w:t>
            </w:r>
          </w:p>
          <w:p w14:paraId="44EA9389" w14:textId="77777777" w:rsidR="007C7CB5" w:rsidRDefault="007C7CB5" w:rsidP="00E91C97">
            <w:pPr>
              <w:pStyle w:val="SIBulletList2"/>
            </w:pPr>
            <w:r>
              <w:t>general machine maintenance procedures</w:t>
            </w:r>
          </w:p>
          <w:p w14:paraId="762ACD1A" w14:textId="77777777" w:rsidR="007C7CB5" w:rsidRDefault="007C7CB5" w:rsidP="00E91C97">
            <w:pPr>
              <w:pStyle w:val="SIBulletList2"/>
            </w:pPr>
            <w:r>
              <w:t>machinery operating principles and safe operating methods</w:t>
            </w:r>
          </w:p>
          <w:p w14:paraId="630B5295" w14:textId="77777777" w:rsidR="007C7CB5" w:rsidRDefault="007C7CB5" w:rsidP="00E91C97">
            <w:pPr>
              <w:pStyle w:val="SIBulletList2"/>
            </w:pPr>
            <w:r>
              <w:t>role of technology in improving efficiency</w:t>
            </w:r>
          </w:p>
          <w:p w14:paraId="446C0CF3" w14:textId="77777777" w:rsidR="007C7CB5" w:rsidRDefault="007C7CB5" w:rsidP="00E91C97">
            <w:pPr>
              <w:pStyle w:val="SIBulletList2"/>
            </w:pPr>
            <w:r>
              <w:t>environmental impacts associated with the operation of machinery and equipment</w:t>
            </w:r>
          </w:p>
          <w:p w14:paraId="0039928F" w14:textId="77777777" w:rsidR="007C7CB5" w:rsidRDefault="007C7CB5" w:rsidP="00E91C97">
            <w:pPr>
              <w:pStyle w:val="SIBulletList2"/>
            </w:pPr>
            <w:r>
              <w:t>organisation recording and reporting procedures</w:t>
            </w:r>
          </w:p>
          <w:p w14:paraId="3BB827FB" w14:textId="4F5595C3" w:rsidR="007C7CB5" w:rsidRDefault="007C7CB5" w:rsidP="00E91C97">
            <w:pPr>
              <w:pStyle w:val="SIBulletList2"/>
            </w:pPr>
            <w:r>
              <w:t>symptoms of pasture</w:t>
            </w:r>
            <w:r w:rsidR="00D67EE9">
              <w:t>s</w:t>
            </w:r>
            <w:r>
              <w:t xml:space="preserve"> and crop</w:t>
            </w:r>
            <w:r w:rsidR="00D67EE9">
              <w:t>s</w:t>
            </w:r>
            <w:r>
              <w:t xml:space="preserve"> lacking health and vigour</w:t>
            </w:r>
          </w:p>
          <w:p w14:paraId="22E28C39" w14:textId="77777777" w:rsidR="007C7CB5" w:rsidRDefault="007C7CB5" w:rsidP="00E91C97">
            <w:pPr>
              <w:pStyle w:val="SIBulletList2"/>
            </w:pPr>
            <w:r>
              <w:t>signs of pest and disease infestation, moisture stress and nutrient deficiencies</w:t>
            </w:r>
          </w:p>
          <w:p w14:paraId="682A25DF" w14:textId="77777777" w:rsidR="007C7CB5" w:rsidRDefault="007C7CB5" w:rsidP="00E91C97">
            <w:pPr>
              <w:pStyle w:val="SIBulletList2"/>
            </w:pPr>
            <w:r>
              <w:t xml:space="preserve">hygiene requirements for equipment that </w:t>
            </w:r>
            <w:proofErr w:type="gramStart"/>
            <w:r>
              <w:t>comes into contact with</w:t>
            </w:r>
            <w:proofErr w:type="gramEnd"/>
            <w:r>
              <w:t xml:space="preserve"> the pastures and crops</w:t>
            </w:r>
          </w:p>
          <w:p w14:paraId="33FBBA93" w14:textId="408D422C" w:rsidR="007C7CB5" w:rsidRDefault="007C7CB5" w:rsidP="00E91C97">
            <w:pPr>
              <w:pStyle w:val="SIBulletList2"/>
            </w:pPr>
            <w:r>
              <w:t xml:space="preserve">types and uses of herbicides, insecticides and other pesticides and alternative </w:t>
            </w:r>
            <w:r w:rsidR="00E91C97">
              <w:t xml:space="preserve">non-chemical </w:t>
            </w:r>
            <w:r>
              <w:t>pest control methods</w:t>
            </w:r>
          </w:p>
          <w:p w14:paraId="2CCDFD46" w14:textId="0A975BA6" w:rsidR="00A10964" w:rsidRDefault="007C7CB5" w:rsidP="00E91C97">
            <w:pPr>
              <w:pStyle w:val="SIBulletList2"/>
            </w:pPr>
            <w:r w:rsidRPr="007C7CB5">
              <w:t>different livestock grazing habits.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A7B61C0" w14:textId="79606408" w:rsidR="00E91C97" w:rsidRDefault="00E91C97" w:rsidP="00E91C9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9" w:name="_Hlk177791800"/>
            <w:r>
              <w:rPr>
                <w:rStyle w:val="SITempText-Blue"/>
                <w:color w:val="000000" w:themeColor="text1"/>
                <w:sz w:val="20"/>
              </w:rPr>
              <w:t>Assessment of the skills in this unit of c</w:t>
            </w:r>
            <w:r w:rsidR="007C7CB5" w:rsidRPr="007C7CB5">
              <w:rPr>
                <w:rStyle w:val="SITempText-Blue"/>
                <w:color w:val="000000" w:themeColor="text1"/>
                <w:sz w:val="20"/>
              </w:rPr>
              <w:t xml:space="preserve">ompetency </w:t>
            </w:r>
            <w:r>
              <w:rPr>
                <w:rStyle w:val="SITempText-Blue"/>
                <w:color w:val="000000" w:themeColor="text1"/>
                <w:sz w:val="20"/>
              </w:rPr>
              <w:t>must take place under the following conditions</w:t>
            </w:r>
            <w:bookmarkEnd w:id="9"/>
            <w:r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2A61E189" w14:textId="77777777" w:rsidR="00E91C97" w:rsidRDefault="00E91C97" w:rsidP="00E91C9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415B2F4" w14:textId="5364F240" w:rsidR="007C7CB5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</w:t>
            </w:r>
            <w:r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C7CB5" w:rsidRPr="007C7CB5">
              <w:rPr>
                <w:rStyle w:val="SITempText-Blue"/>
                <w:color w:val="000000" w:themeColor="text1"/>
                <w:sz w:val="20"/>
              </w:rPr>
              <w:t xml:space="preserve">workplace </w:t>
            </w:r>
            <w:r>
              <w:rPr>
                <w:rStyle w:val="SITempText-Blue"/>
                <w:color w:val="000000" w:themeColor="text1"/>
                <w:sz w:val="20"/>
              </w:rPr>
              <w:t xml:space="preserve">setting </w:t>
            </w:r>
            <w:r w:rsidR="007C7CB5" w:rsidRPr="007C7CB5">
              <w:rPr>
                <w:rStyle w:val="SITempText-Blue"/>
                <w:color w:val="000000" w:themeColor="text1"/>
                <w:sz w:val="20"/>
              </w:rPr>
              <w:t xml:space="preserve">or </w:t>
            </w:r>
            <w:r>
              <w:rPr>
                <w:rStyle w:val="SITempText-Blue"/>
                <w:color w:val="000000" w:themeColor="text1"/>
                <w:sz w:val="20"/>
              </w:rPr>
              <w:t>an</w:t>
            </w:r>
            <w:r w:rsidR="007C7CB5" w:rsidRPr="007C7CB5">
              <w:rPr>
                <w:rStyle w:val="SITempText-Blue"/>
                <w:color w:val="000000" w:themeColor="text1"/>
                <w:sz w:val="20"/>
              </w:rPr>
              <w:t xml:space="preserve"> environment that accurately re</w:t>
            </w:r>
            <w:r>
              <w:rPr>
                <w:rStyle w:val="SITempText-Blue"/>
                <w:color w:val="000000" w:themeColor="text1"/>
                <w:sz w:val="20"/>
              </w:rPr>
              <w:t>presents</w:t>
            </w:r>
            <w:r w:rsidR="007C7CB5" w:rsidRPr="007C7CB5">
              <w:rPr>
                <w:rStyle w:val="SITempText-Blue"/>
                <w:color w:val="000000" w:themeColor="text1"/>
                <w:sz w:val="20"/>
              </w:rPr>
              <w:t xml:space="preserve"> workplace </w:t>
            </w:r>
            <w:r>
              <w:rPr>
                <w:rStyle w:val="SITempText-Blue"/>
                <w:color w:val="000000" w:themeColor="text1"/>
                <w:sz w:val="20"/>
              </w:rPr>
              <w:t>condition</w:t>
            </w:r>
            <w:r w:rsidR="007C7CB5" w:rsidRPr="007C7CB5">
              <w:rPr>
                <w:rStyle w:val="SITempText-Blue"/>
                <w:color w:val="000000" w:themeColor="text1"/>
                <w:sz w:val="20"/>
              </w:rPr>
              <w:t>s</w:t>
            </w:r>
          </w:p>
          <w:p w14:paraId="11995127" w14:textId="77777777" w:rsidR="00E91C97" w:rsidRDefault="00E91C97" w:rsidP="00E91C9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1CB1022" w14:textId="3DF8D415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 instructions and workplace procedures applicable to </w:t>
            </w:r>
            <w:r w:rsidR="00885C65">
              <w:t>maintaining pastures and crops for livestock production</w:t>
            </w:r>
          </w:p>
          <w:p w14:paraId="2636CB12" w14:textId="5809EB82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tools, equipment and materials applicable to </w:t>
            </w:r>
            <w:r w:rsidR="00885C65">
              <w:t>maintaining pastures and crops for livestock production</w:t>
            </w:r>
          </w:p>
          <w:p w14:paraId="1F19441D" w14:textId="09BA8198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PPE applicable to </w:t>
            </w:r>
            <w:r w:rsidR="00885C65">
              <w:t>maintaining pastures and crops for livestock production</w:t>
            </w:r>
          </w:p>
          <w:p w14:paraId="2756C675" w14:textId="77777777" w:rsidR="00E91C97" w:rsidRDefault="00E91C97" w:rsidP="00E91C9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specifications:</w:t>
            </w:r>
          </w:p>
          <w:p w14:paraId="470839A4" w14:textId="4D85A856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workplace requirements applicable to health and safety in the workplace for </w:t>
            </w:r>
            <w:r w:rsidR="00885C65">
              <w:t>maintaining pastures and crops for livestock production</w:t>
            </w:r>
          </w:p>
          <w:p w14:paraId="219818D4" w14:textId="2B05AA8F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environment and biosecurity legislation and regulations and workplace practices applicable to </w:t>
            </w:r>
            <w:r w:rsidR="00885C65">
              <w:t>maintaining pastures and crops for livestock production</w:t>
            </w:r>
          </w:p>
          <w:p w14:paraId="62FD4518" w14:textId="54FB8BA5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 xml:space="preserve">industry standards, legislation and codes of practice and procedures for </w:t>
            </w:r>
            <w:r w:rsidR="00885C65">
              <w:t>maintaining pastures and crops for livestock production</w:t>
            </w:r>
          </w:p>
          <w:p w14:paraId="29509FE2" w14:textId="77777777" w:rsidR="00E91C97" w:rsidRDefault="00E91C97" w:rsidP="00E91C9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51265BD" w14:textId="205823A8" w:rsidR="00E91C97" w:rsidRDefault="00E91C97" w:rsidP="00E91C97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7D24C7">
              <w:rPr>
                <w:rStyle w:val="SITempText-Blue"/>
                <w:color w:val="000000" w:themeColor="text1"/>
                <w:sz w:val="20"/>
              </w:rPr>
              <w:t xml:space="preserve"> or farm owner</w:t>
            </w:r>
          </w:p>
          <w:p w14:paraId="7DD5C5D2" w14:textId="77777777" w:rsidR="00E91C97" w:rsidRDefault="00E91C97" w:rsidP="00E91C97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time frames:</w:t>
            </w:r>
          </w:p>
          <w:p w14:paraId="24E5F00D" w14:textId="0D12F20B" w:rsidR="00E91C97" w:rsidRPr="007C7CB5" w:rsidRDefault="00E91C97" w:rsidP="0028251D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A0AD8">
              <w:rPr>
                <w:rStyle w:val="SITempText-Blue"/>
                <w:color w:val="000000" w:themeColor="text1"/>
                <w:sz w:val="20"/>
              </w:rPr>
              <w:t>according to job requirements.</w:t>
            </w:r>
          </w:p>
          <w:p w14:paraId="3AA57379" w14:textId="1F3D6F72" w:rsidR="006F4046" w:rsidRDefault="007C7CB5" w:rsidP="00E91C97">
            <w:pPr>
              <w:pStyle w:val="SIText"/>
            </w:pPr>
            <w:bookmarkStart w:id="10" w:name="_Hlk177791911"/>
            <w:r w:rsidRPr="007C7CB5">
              <w:rPr>
                <w:rStyle w:val="SITempText-Blue"/>
                <w:color w:val="000000" w:themeColor="text1"/>
                <w:sz w:val="20"/>
              </w:rPr>
              <w:t xml:space="preserve">Assessors </w:t>
            </w:r>
            <w:r w:rsidR="00E91C97">
              <w:rPr>
                <w:rStyle w:val="SITempText-Blue"/>
                <w:color w:val="000000" w:themeColor="text1"/>
                <w:sz w:val="20"/>
              </w:rPr>
              <w:t xml:space="preserve">of this unit </w:t>
            </w:r>
            <w:r w:rsidRPr="007C7CB5">
              <w:rPr>
                <w:rStyle w:val="SITempText-Blue"/>
                <w:color w:val="000000" w:themeColor="text1"/>
                <w:sz w:val="20"/>
              </w:rPr>
              <w:t xml:space="preserve">must satisfy </w:t>
            </w:r>
            <w:r w:rsidR="00E91C97">
              <w:rPr>
                <w:rStyle w:val="SITempText-Blue"/>
                <w:color w:val="000000" w:themeColor="text1"/>
                <w:sz w:val="20"/>
              </w:rPr>
              <w:t>the requirements for assessors in applicable vocational education and training legislation, frameworks and/or</w:t>
            </w:r>
            <w:r w:rsidR="00E91C97" w:rsidRPr="009E40D8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Pr="007C7CB5">
              <w:rPr>
                <w:rStyle w:val="SITempText-Blue"/>
                <w:color w:val="000000" w:themeColor="text1"/>
                <w:sz w:val="20"/>
              </w:rPr>
              <w:t>standards</w:t>
            </w:r>
            <w:bookmarkEnd w:id="10"/>
            <w:r w:rsidR="00D67EE9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329E64D" w14:textId="77777777" w:rsidR="003A2CE7" w:rsidRDefault="003A2CE7" w:rsidP="003A2CE7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A6B4B7E" w:rsidR="00CD3DE8" w:rsidRDefault="003A2CE7" w:rsidP="00456AA0">
            <w:pPr>
              <w:pStyle w:val="SIText"/>
            </w:pPr>
            <w:hyperlink r:id="rId12" w:history="1">
              <w:r w:rsidRPr="00DE085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F6136E1" w14:textId="77777777" w:rsidR="00CD3DE8" w:rsidRPr="00F1749F" w:rsidRDefault="00CD3DE8" w:rsidP="009A4C02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CC7C5" w14:textId="77777777" w:rsidR="004578A9" w:rsidRDefault="004578A9" w:rsidP="00A31F58">
      <w:pPr>
        <w:spacing w:after="0" w:line="240" w:lineRule="auto"/>
      </w:pPr>
      <w:r>
        <w:separator/>
      </w:r>
    </w:p>
  </w:endnote>
  <w:endnote w:type="continuationSeparator" w:id="0">
    <w:p w14:paraId="0EBC9D9D" w14:textId="77777777" w:rsidR="004578A9" w:rsidRDefault="004578A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807BB" w14:textId="77777777" w:rsidR="004578A9" w:rsidRDefault="004578A9" w:rsidP="00A31F58">
      <w:pPr>
        <w:spacing w:after="0" w:line="240" w:lineRule="auto"/>
      </w:pPr>
      <w:r>
        <w:separator/>
      </w:r>
    </w:p>
  </w:footnote>
  <w:footnote w:type="continuationSeparator" w:id="0">
    <w:p w14:paraId="6D71FB76" w14:textId="77777777" w:rsidR="004578A9" w:rsidRDefault="004578A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44C663E" w:rsidR="00A31F58" w:rsidRPr="00C35F94" w:rsidRDefault="004D6A81" w:rsidP="00C35F94">
    <w:pPr>
      <w:pStyle w:val="Header"/>
    </w:pPr>
    <w:sdt>
      <w:sdtPr>
        <w:id w:val="177466621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1A0B3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2B0C">
      <w:t>AHCBAC318</w:t>
    </w:r>
    <w:r w:rsidR="00C35F94" w:rsidRPr="00C35F94">
      <w:t xml:space="preserve"> Maintain pastures and crops for livestock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3C3C"/>
    <w:rsid w:val="000C695D"/>
    <w:rsid w:val="000D2541"/>
    <w:rsid w:val="000D7106"/>
    <w:rsid w:val="000F39CF"/>
    <w:rsid w:val="001353D2"/>
    <w:rsid w:val="00165A1B"/>
    <w:rsid w:val="00167649"/>
    <w:rsid w:val="00181EB8"/>
    <w:rsid w:val="0018209D"/>
    <w:rsid w:val="00191B2B"/>
    <w:rsid w:val="001940C2"/>
    <w:rsid w:val="001B2B06"/>
    <w:rsid w:val="001B320C"/>
    <w:rsid w:val="001C52B5"/>
    <w:rsid w:val="001F15A4"/>
    <w:rsid w:val="002269B6"/>
    <w:rsid w:val="002412AE"/>
    <w:rsid w:val="00241F8D"/>
    <w:rsid w:val="00243D66"/>
    <w:rsid w:val="00252B64"/>
    <w:rsid w:val="0028251D"/>
    <w:rsid w:val="002941AB"/>
    <w:rsid w:val="002974DC"/>
    <w:rsid w:val="002A4AF9"/>
    <w:rsid w:val="002A60E5"/>
    <w:rsid w:val="002B0FD7"/>
    <w:rsid w:val="002B6FFD"/>
    <w:rsid w:val="002B76F5"/>
    <w:rsid w:val="002B779C"/>
    <w:rsid w:val="002C51A2"/>
    <w:rsid w:val="002D30BB"/>
    <w:rsid w:val="002D3B05"/>
    <w:rsid w:val="002D45DD"/>
    <w:rsid w:val="002D785C"/>
    <w:rsid w:val="00320155"/>
    <w:rsid w:val="00346C87"/>
    <w:rsid w:val="003556ED"/>
    <w:rsid w:val="00357C5E"/>
    <w:rsid w:val="00370A20"/>
    <w:rsid w:val="003A25FC"/>
    <w:rsid w:val="003A2CE7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578A9"/>
    <w:rsid w:val="00473049"/>
    <w:rsid w:val="00477395"/>
    <w:rsid w:val="004A05F4"/>
    <w:rsid w:val="004C6933"/>
    <w:rsid w:val="004C71D8"/>
    <w:rsid w:val="004D6A81"/>
    <w:rsid w:val="004D6F12"/>
    <w:rsid w:val="004F1592"/>
    <w:rsid w:val="00517713"/>
    <w:rsid w:val="00517889"/>
    <w:rsid w:val="005366D2"/>
    <w:rsid w:val="005537A1"/>
    <w:rsid w:val="00565971"/>
    <w:rsid w:val="00574B57"/>
    <w:rsid w:val="00575047"/>
    <w:rsid w:val="00584F93"/>
    <w:rsid w:val="005C4FB3"/>
    <w:rsid w:val="005E7C5F"/>
    <w:rsid w:val="00600188"/>
    <w:rsid w:val="006163E3"/>
    <w:rsid w:val="006474E2"/>
    <w:rsid w:val="00657088"/>
    <w:rsid w:val="00663B83"/>
    <w:rsid w:val="00691394"/>
    <w:rsid w:val="006A195A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97799"/>
    <w:rsid w:val="007A1B22"/>
    <w:rsid w:val="007A5DD5"/>
    <w:rsid w:val="007B3414"/>
    <w:rsid w:val="007C1263"/>
    <w:rsid w:val="007C2D96"/>
    <w:rsid w:val="007C4C41"/>
    <w:rsid w:val="007C7CB5"/>
    <w:rsid w:val="007D024E"/>
    <w:rsid w:val="007D24C7"/>
    <w:rsid w:val="007E2D79"/>
    <w:rsid w:val="007E76B5"/>
    <w:rsid w:val="007F64D4"/>
    <w:rsid w:val="007F76BA"/>
    <w:rsid w:val="00815CFC"/>
    <w:rsid w:val="00831440"/>
    <w:rsid w:val="00833178"/>
    <w:rsid w:val="00834C3B"/>
    <w:rsid w:val="008575DA"/>
    <w:rsid w:val="00874912"/>
    <w:rsid w:val="0087617F"/>
    <w:rsid w:val="00881257"/>
    <w:rsid w:val="00885C65"/>
    <w:rsid w:val="0088683C"/>
    <w:rsid w:val="008973E1"/>
    <w:rsid w:val="008B6DC5"/>
    <w:rsid w:val="008E48C5"/>
    <w:rsid w:val="008E4FCF"/>
    <w:rsid w:val="009040DB"/>
    <w:rsid w:val="0091424C"/>
    <w:rsid w:val="00914B8F"/>
    <w:rsid w:val="0091674B"/>
    <w:rsid w:val="0094240E"/>
    <w:rsid w:val="0096322E"/>
    <w:rsid w:val="00980521"/>
    <w:rsid w:val="00987BF9"/>
    <w:rsid w:val="00992730"/>
    <w:rsid w:val="009A4C02"/>
    <w:rsid w:val="009B2D0A"/>
    <w:rsid w:val="009B3F2C"/>
    <w:rsid w:val="009C0027"/>
    <w:rsid w:val="00A02191"/>
    <w:rsid w:val="00A10964"/>
    <w:rsid w:val="00A173C7"/>
    <w:rsid w:val="00A31F58"/>
    <w:rsid w:val="00A6352D"/>
    <w:rsid w:val="00A711F2"/>
    <w:rsid w:val="00A74884"/>
    <w:rsid w:val="00A90F14"/>
    <w:rsid w:val="00A965FD"/>
    <w:rsid w:val="00AC3944"/>
    <w:rsid w:val="00AD30FF"/>
    <w:rsid w:val="00AD3EFF"/>
    <w:rsid w:val="00AE4A97"/>
    <w:rsid w:val="00AF1960"/>
    <w:rsid w:val="00AF6FF0"/>
    <w:rsid w:val="00B12287"/>
    <w:rsid w:val="00B14217"/>
    <w:rsid w:val="00B15BA9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D3C14"/>
    <w:rsid w:val="00BE46B2"/>
    <w:rsid w:val="00BE6877"/>
    <w:rsid w:val="00C07989"/>
    <w:rsid w:val="00C35F94"/>
    <w:rsid w:val="00C43F3C"/>
    <w:rsid w:val="00C46434"/>
    <w:rsid w:val="00C63F9B"/>
    <w:rsid w:val="00CB334A"/>
    <w:rsid w:val="00CB37E5"/>
    <w:rsid w:val="00CD2975"/>
    <w:rsid w:val="00CD3DE8"/>
    <w:rsid w:val="00CE3CBB"/>
    <w:rsid w:val="00CE6439"/>
    <w:rsid w:val="00CF216A"/>
    <w:rsid w:val="00CF29BC"/>
    <w:rsid w:val="00D54E62"/>
    <w:rsid w:val="00D65E4C"/>
    <w:rsid w:val="00D67EE9"/>
    <w:rsid w:val="00D755C5"/>
    <w:rsid w:val="00D841E3"/>
    <w:rsid w:val="00D91902"/>
    <w:rsid w:val="00D9385D"/>
    <w:rsid w:val="00DA13E4"/>
    <w:rsid w:val="00DB1384"/>
    <w:rsid w:val="00DB1EE4"/>
    <w:rsid w:val="00E12404"/>
    <w:rsid w:val="00E12424"/>
    <w:rsid w:val="00E138E9"/>
    <w:rsid w:val="00E37DEC"/>
    <w:rsid w:val="00E4130D"/>
    <w:rsid w:val="00E47868"/>
    <w:rsid w:val="00E54B60"/>
    <w:rsid w:val="00E5576D"/>
    <w:rsid w:val="00E91C97"/>
    <w:rsid w:val="00EB429F"/>
    <w:rsid w:val="00EB7BD5"/>
    <w:rsid w:val="00EC709C"/>
    <w:rsid w:val="00ED1034"/>
    <w:rsid w:val="00EF194D"/>
    <w:rsid w:val="00F1749F"/>
    <w:rsid w:val="00F22B0C"/>
    <w:rsid w:val="00F27D8B"/>
    <w:rsid w:val="00F35219"/>
    <w:rsid w:val="00F3546E"/>
    <w:rsid w:val="00F4120A"/>
    <w:rsid w:val="00F4670D"/>
    <w:rsid w:val="00F6075E"/>
    <w:rsid w:val="00F647A0"/>
    <w:rsid w:val="00F6691F"/>
    <w:rsid w:val="00F71ABC"/>
    <w:rsid w:val="00F83E58"/>
    <w:rsid w:val="00F900CF"/>
    <w:rsid w:val="00FA7A55"/>
    <w:rsid w:val="00FB7EAA"/>
    <w:rsid w:val="00FC60FB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1C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91C9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91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1E00E005A5B4D990DDB9F792056A1" ma:contentTypeVersion="" ma:contentTypeDescription="Create a new document." ma:contentTypeScope="" ma:versionID="abd43ba3ee39d0ae33463360f5b8087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952f185-0027-4a80-ac72-58d9f411bd8a" targetNamespace="http://schemas.microsoft.com/office/2006/metadata/properties" ma:root="true" ma:fieldsID="1b97749e69efc558a0a23173acc7394e" ns1:_="" ns2:_="" ns3:_="">
    <xsd:import namespace="http://schemas.microsoft.com/sharepoint/v3"/>
    <xsd:import namespace="d50bbff7-d6dd-47d2-864a-cfdc2c3db0f4"/>
    <xsd:import namespace="a952f185-0027-4a80-ac72-58d9f411bd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2f185-0027-4a80-ac72-58d9f411b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4884911A-C718-4886-BC60-048D4DF085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9E54F-BC75-48EA-BFCF-C83C58947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952f185-0027-4a80-ac72-58d9f411b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B107B9-E9DC-4E81-AF49-C6672CDFCBF4}">
  <ds:schemaRefs>
    <ds:schemaRef ds:uri="http://schemas.microsoft.com/office/2006/documentManagement/types"/>
    <ds:schemaRef ds:uri="http://purl.org/dc/elements/1.1/"/>
    <ds:schemaRef ds:uri="a952f185-0027-4a80-ac72-58d9f411bd8a"/>
    <ds:schemaRef ds:uri="http://purl.org/dc/dcmitype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1193</Words>
  <Characters>7903</Characters>
  <Application>Microsoft Office Word</Application>
  <DocSecurity>0</DocSecurity>
  <Lines>219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</cp:revision>
  <dcterms:created xsi:type="dcterms:W3CDTF">2024-09-30T05:57:00Z</dcterms:created>
  <dcterms:modified xsi:type="dcterms:W3CDTF">2024-11-22T07:12:00Z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0x0101002A31E00E005A5B4D990DDB9F792056A1</vt:lpwstr>
  </property>
  <property fmtid="{D5CDD505-2E9C-101B-9397-08002B2CF9AE}" pid="3" name="GrammarlyDocumentId">
    <vt:lpwstr>8c65f8fc07c81bcd850eb48f15421d19b28e345e53234ca1c1874eab563b31bb</vt:lpwstr>
  </property>
</Properties>
</file>