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Pr="007019B6" w:rsidRDefault="00006D16" w:rsidP="00006D16">
      <w:pPr>
        <w:pStyle w:val="SIText-Bold"/>
        <w:rPr>
          <w:color w:val="auto"/>
        </w:rPr>
      </w:pPr>
      <w:r w:rsidRPr="007019B6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10393" w:rsidRPr="00410393" w14:paraId="3DD15660" w14:textId="77777777" w:rsidTr="00CB0DFE">
        <w:tc>
          <w:tcPr>
            <w:tcW w:w="2689" w:type="dxa"/>
          </w:tcPr>
          <w:p w14:paraId="11835B3A" w14:textId="6F49F37A" w:rsidR="00006D16" w:rsidRPr="007019B6" w:rsidRDefault="004D019E" w:rsidP="00884C84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774F71E5" w14:textId="34AA8313" w:rsidR="00006D16" w:rsidRPr="007019B6" w:rsidRDefault="00C20E81" w:rsidP="00884C84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t>Comments</w:t>
            </w:r>
          </w:p>
        </w:tc>
      </w:tr>
      <w:tr w:rsidR="00410393" w:rsidRPr="00410393" w14:paraId="0DBCFAD1" w14:textId="77777777" w:rsidTr="00CB0DFE">
        <w:tc>
          <w:tcPr>
            <w:tcW w:w="2689" w:type="dxa"/>
          </w:tcPr>
          <w:p w14:paraId="575B2442" w14:textId="5DF5E593" w:rsidR="00042A21" w:rsidRPr="007019B6" w:rsidRDefault="00042A21" w:rsidP="00042A21">
            <w:pPr>
              <w:pStyle w:val="SIText"/>
              <w:rPr>
                <w:color w:val="auto"/>
              </w:rPr>
            </w:pPr>
            <w:r w:rsidRPr="007019B6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5E8ACBE5" w14:textId="1D4CC084" w:rsidR="00042A21" w:rsidRPr="007019B6" w:rsidRDefault="00F91D0E" w:rsidP="00042A21">
            <w:pPr>
              <w:pStyle w:val="SIText"/>
              <w:rPr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5:41:00Z" w16du:dateUtc="2024-11-22T04:41:00Z">
              <w:r w:rsidR="00AF758F">
                <w:t>R</w:t>
              </w:r>
            </w:ins>
            <w:del w:id="1" w:author="Elvie Arugay" w:date="2024-11-22T15:41:00Z" w16du:dateUtc="2024-11-22T04:41:00Z">
              <w:r w:rsidRPr="00657088" w:rsidDel="00AF758F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042A21" w:rsidRPr="007019B6">
              <w:rPr>
                <w:color w:val="auto"/>
              </w:rPr>
              <w:t>.</w:t>
            </w:r>
          </w:p>
        </w:tc>
      </w:tr>
    </w:tbl>
    <w:p w14:paraId="5BBD43F8" w14:textId="06E573F6" w:rsidR="00006D16" w:rsidRPr="007019B6" w:rsidRDefault="00006D16" w:rsidP="00006D16">
      <w:pPr>
        <w:pStyle w:val="SIText"/>
        <w:rPr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10393" w:rsidRPr="00410393" w14:paraId="53C3548D" w14:textId="77777777" w:rsidTr="005D294A">
        <w:tc>
          <w:tcPr>
            <w:tcW w:w="2689" w:type="dxa"/>
          </w:tcPr>
          <w:p w14:paraId="2F1CF925" w14:textId="4CF091B6" w:rsidR="00B37AA9" w:rsidRPr="007019B6" w:rsidRDefault="00282792" w:rsidP="00686584">
            <w:pPr>
              <w:pStyle w:val="SICode"/>
              <w:rPr>
                <w:color w:val="auto"/>
              </w:rPr>
            </w:pPr>
            <w:r w:rsidRPr="007019B6">
              <w:rPr>
                <w:color w:val="auto"/>
              </w:rPr>
              <w:t>AHC4</w:t>
            </w:r>
            <w:r w:rsidR="00410393" w:rsidRPr="007019B6">
              <w:rPr>
                <w:color w:val="auto"/>
              </w:rPr>
              <w:t>1324</w:t>
            </w:r>
          </w:p>
        </w:tc>
        <w:tc>
          <w:tcPr>
            <w:tcW w:w="6327" w:type="dxa"/>
          </w:tcPr>
          <w:p w14:paraId="058ED663" w14:textId="460C576B" w:rsidR="00B37AA9" w:rsidRPr="007019B6" w:rsidRDefault="00042A21" w:rsidP="00686584">
            <w:pPr>
              <w:pStyle w:val="SIComponentTitle"/>
              <w:rPr>
                <w:color w:val="auto"/>
              </w:rPr>
            </w:pPr>
            <w:r w:rsidRPr="007019B6">
              <w:rPr>
                <w:color w:val="auto"/>
              </w:rPr>
              <w:t>Certificate IV in Wool Classing</w:t>
            </w:r>
          </w:p>
        </w:tc>
      </w:tr>
      <w:tr w:rsidR="00410393" w:rsidRPr="00410393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7019B6" w:rsidRDefault="00FD4845" w:rsidP="00FD4845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t>Qualification Description</w:t>
            </w:r>
          </w:p>
          <w:p w14:paraId="35588291" w14:textId="6A0110DA" w:rsidR="00042A21" w:rsidRPr="007019B6" w:rsidRDefault="00042A21" w:rsidP="00042A21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7019B6">
              <w:rPr>
                <w:rStyle w:val="SITempText-Green"/>
                <w:color w:val="auto"/>
                <w:sz w:val="20"/>
              </w:rPr>
              <w:t xml:space="preserve">This qualification is a specialist wool classing qualification for </w:t>
            </w:r>
            <w:r w:rsidR="00F91D0E">
              <w:rPr>
                <w:rStyle w:val="SITempText-Green"/>
                <w:color w:val="auto"/>
                <w:sz w:val="20"/>
              </w:rPr>
              <w:t>W</w:t>
            </w:r>
            <w:r w:rsidRPr="007019B6">
              <w:rPr>
                <w:rStyle w:val="SITempText-Green"/>
                <w:color w:val="auto"/>
                <w:sz w:val="20"/>
              </w:rPr>
              <w:t xml:space="preserve">ool </w:t>
            </w:r>
            <w:r w:rsidR="00F91D0E">
              <w:rPr>
                <w:rStyle w:val="SITempText-Green"/>
                <w:color w:val="auto"/>
                <w:sz w:val="20"/>
              </w:rPr>
              <w:t>C</w:t>
            </w:r>
            <w:r w:rsidRPr="007019B6">
              <w:rPr>
                <w:rStyle w:val="SITempText-Green"/>
                <w:color w:val="auto"/>
                <w:sz w:val="20"/>
              </w:rPr>
              <w:t xml:space="preserve">lassers and enables them to apply for registration with AWEX Ltd as a professional Australian </w:t>
            </w:r>
            <w:r w:rsidR="00F91D0E">
              <w:rPr>
                <w:rStyle w:val="SITempText-Green"/>
                <w:color w:val="auto"/>
                <w:sz w:val="20"/>
              </w:rPr>
              <w:t>W</w:t>
            </w:r>
            <w:r w:rsidRPr="007019B6">
              <w:rPr>
                <w:rStyle w:val="SITempText-Green"/>
                <w:color w:val="auto"/>
                <w:sz w:val="20"/>
              </w:rPr>
              <w:t xml:space="preserve">ool </w:t>
            </w:r>
            <w:r w:rsidR="00F91D0E">
              <w:rPr>
                <w:rStyle w:val="SITempText-Green"/>
                <w:color w:val="auto"/>
                <w:sz w:val="20"/>
              </w:rPr>
              <w:t>C</w:t>
            </w:r>
            <w:r w:rsidRPr="007019B6">
              <w:rPr>
                <w:rStyle w:val="SITempText-Green"/>
                <w:color w:val="auto"/>
                <w:sz w:val="20"/>
              </w:rPr>
              <w:t>lasser.</w:t>
            </w:r>
          </w:p>
          <w:p w14:paraId="5B135286" w14:textId="4CD66107" w:rsidR="00213F33" w:rsidRPr="007019B6" w:rsidRDefault="00042A21" w:rsidP="00042A21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7019B6">
              <w:rPr>
                <w:rStyle w:val="SITempText-Green"/>
                <w:color w:val="auto"/>
                <w:sz w:val="20"/>
              </w:rPr>
              <w:t>This qualification is suitable for an Australian Apprenticeship.</w:t>
            </w:r>
          </w:p>
        </w:tc>
      </w:tr>
      <w:tr w:rsidR="00410393" w:rsidRPr="00410393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Pr="007019B6" w:rsidRDefault="00583DFA" w:rsidP="00583DFA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t>Entry Requirements</w:t>
            </w:r>
          </w:p>
          <w:p w14:paraId="2FDDA66D" w14:textId="677EA154" w:rsidR="00001137" w:rsidRPr="007019B6" w:rsidRDefault="00583DFA" w:rsidP="00001137">
            <w:pPr>
              <w:pStyle w:val="SIText"/>
              <w:rPr>
                <w:color w:val="auto"/>
              </w:rPr>
            </w:pPr>
            <w:r w:rsidRPr="007019B6">
              <w:rPr>
                <w:color w:val="auto"/>
              </w:rPr>
              <w:t>There are no entry requirements for this qualification.</w:t>
            </w:r>
          </w:p>
        </w:tc>
      </w:tr>
    </w:tbl>
    <w:p w14:paraId="2B9E694E" w14:textId="773A8D01" w:rsidR="00006D16" w:rsidRPr="007019B6" w:rsidRDefault="00006D16" w:rsidP="00006D16">
      <w:pPr>
        <w:pStyle w:val="SIText"/>
        <w:rPr>
          <w:color w:val="auto"/>
        </w:rPr>
      </w:pPr>
    </w:p>
    <w:p w14:paraId="1C405DFF" w14:textId="6C62B236" w:rsidR="00006D16" w:rsidRPr="007019B6" w:rsidRDefault="00006D16" w:rsidP="00006D16">
      <w:pPr>
        <w:pStyle w:val="SIText"/>
        <w:rPr>
          <w:color w:val="auto"/>
        </w:rPr>
      </w:pPr>
    </w:p>
    <w:p w14:paraId="215BB2C3" w14:textId="43AC66F8" w:rsidR="005858FE" w:rsidRPr="007019B6" w:rsidRDefault="005858FE">
      <w:pPr>
        <w:rPr>
          <w:rFonts w:ascii="Arial" w:hAnsi="Arial"/>
          <w:sz w:val="20"/>
        </w:rPr>
      </w:pPr>
      <w:r w:rsidRPr="00410393"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10393" w:rsidRPr="00410393" w14:paraId="5AAAC7A4" w14:textId="77777777" w:rsidTr="000B2C06">
        <w:tc>
          <w:tcPr>
            <w:tcW w:w="9634" w:type="dxa"/>
          </w:tcPr>
          <w:p w14:paraId="1DC87744" w14:textId="77777777" w:rsidR="005858FE" w:rsidRPr="007019B6" w:rsidRDefault="005858FE" w:rsidP="00EC060E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lastRenderedPageBreak/>
              <w:t>Packaging Rules</w:t>
            </w:r>
          </w:p>
          <w:p w14:paraId="2ACA7E48" w14:textId="77777777" w:rsidR="00C83554" w:rsidRPr="007019B6" w:rsidRDefault="00C83554" w:rsidP="00C83554">
            <w:pPr>
              <w:pStyle w:val="SIText"/>
              <w:rPr>
                <w:color w:val="auto"/>
              </w:rPr>
            </w:pPr>
            <w:r w:rsidRPr="007019B6">
              <w:rPr>
                <w:color w:val="auto"/>
              </w:rPr>
              <w:t>To achieve this qualification, competency must be demonstrated in:</w:t>
            </w:r>
          </w:p>
          <w:p w14:paraId="743D29E1" w14:textId="7A1CF063" w:rsidR="00C83554" w:rsidRPr="007019B6" w:rsidRDefault="00CC404B" w:rsidP="00C83554">
            <w:pPr>
              <w:pStyle w:val="SIBulletList1"/>
              <w:rPr>
                <w:color w:val="auto"/>
              </w:rPr>
            </w:pPr>
            <w:r w:rsidRPr="007019B6">
              <w:rPr>
                <w:color w:val="auto"/>
              </w:rPr>
              <w:t>1</w:t>
            </w:r>
            <w:r w:rsidR="005C780B" w:rsidRPr="007019B6">
              <w:rPr>
                <w:color w:val="auto"/>
              </w:rPr>
              <w:t>2</w:t>
            </w:r>
            <w:r w:rsidR="00C83554" w:rsidRPr="007019B6">
              <w:rPr>
                <w:color w:val="auto"/>
              </w:rPr>
              <w:t xml:space="preserve"> units of competency</w:t>
            </w:r>
          </w:p>
          <w:p w14:paraId="1ADA1F8A" w14:textId="6F60FD96" w:rsidR="002234D1" w:rsidRPr="007019B6" w:rsidRDefault="00042A21" w:rsidP="002234D1">
            <w:pPr>
              <w:pStyle w:val="SIBulletList2"/>
              <w:rPr>
                <w:color w:val="auto"/>
              </w:rPr>
            </w:pPr>
            <w:r w:rsidRPr="007019B6">
              <w:rPr>
                <w:color w:val="auto"/>
              </w:rPr>
              <w:t>1</w:t>
            </w:r>
            <w:r w:rsidR="005C780B" w:rsidRPr="007019B6">
              <w:rPr>
                <w:color w:val="auto"/>
              </w:rPr>
              <w:t>1</w:t>
            </w:r>
            <w:r w:rsidR="002234D1" w:rsidRPr="007019B6">
              <w:rPr>
                <w:color w:val="auto"/>
              </w:rPr>
              <w:t xml:space="preserve"> core units</w:t>
            </w:r>
            <w:r w:rsidR="00A9174F">
              <w:rPr>
                <w:color w:val="auto"/>
              </w:rPr>
              <w:t>,</w:t>
            </w:r>
            <w:r w:rsidR="002234D1" w:rsidRPr="007019B6">
              <w:rPr>
                <w:color w:val="auto"/>
              </w:rPr>
              <w:t xml:space="preserve"> plus</w:t>
            </w:r>
          </w:p>
          <w:p w14:paraId="4397B50E" w14:textId="17C767A6" w:rsidR="002234D1" w:rsidRPr="007019B6" w:rsidRDefault="000772C1" w:rsidP="002234D1">
            <w:pPr>
              <w:pStyle w:val="SIBulletList2"/>
              <w:rPr>
                <w:color w:val="auto"/>
              </w:rPr>
            </w:pPr>
            <w:r w:rsidRPr="007019B6">
              <w:rPr>
                <w:color w:val="auto"/>
              </w:rPr>
              <w:t>1</w:t>
            </w:r>
            <w:r w:rsidR="002234D1" w:rsidRPr="007019B6">
              <w:rPr>
                <w:color w:val="auto"/>
              </w:rPr>
              <w:t xml:space="preserve"> elective unit. </w:t>
            </w:r>
          </w:p>
          <w:p w14:paraId="2CCA6E48" w14:textId="10B33C6A" w:rsidR="00547E56" w:rsidRPr="007019B6" w:rsidRDefault="00547E56" w:rsidP="00736440">
            <w:pPr>
              <w:pStyle w:val="SIText"/>
              <w:rPr>
                <w:rStyle w:val="SITempText-Blue"/>
                <w:color w:val="auto"/>
                <w:sz w:val="20"/>
              </w:rPr>
            </w:pPr>
            <w:r w:rsidRPr="007019B6">
              <w:rPr>
                <w:rStyle w:val="SITempText-Blue"/>
                <w:color w:val="auto"/>
                <w:sz w:val="20"/>
              </w:rPr>
              <w:t>Elective units must ensure the integrity of the qualification’s Australian Qualification</w:t>
            </w:r>
            <w:r w:rsidR="00A9174F">
              <w:rPr>
                <w:rStyle w:val="SITempText-Blue"/>
                <w:color w:val="auto"/>
                <w:sz w:val="20"/>
              </w:rPr>
              <w:t>s</w:t>
            </w:r>
            <w:r w:rsidRPr="007019B6">
              <w:rPr>
                <w:rStyle w:val="SITempText-Blue"/>
                <w:color w:val="auto"/>
                <w:sz w:val="20"/>
              </w:rPr>
              <w:t xml:space="preserve"> Framework (AQF) alignment and contribute to a valid, industry-supported vocational outcome. The electives are to be chosen as follows:</w:t>
            </w:r>
          </w:p>
          <w:p w14:paraId="1B8F9F7F" w14:textId="26FC0921" w:rsidR="00547E56" w:rsidRPr="007019B6" w:rsidRDefault="00A03726" w:rsidP="00736440">
            <w:pPr>
              <w:pStyle w:val="SIBulletList1"/>
              <w:rPr>
                <w:rStyle w:val="SITempText-Blue"/>
                <w:color w:val="auto"/>
                <w:sz w:val="20"/>
              </w:rPr>
            </w:pPr>
            <w:r w:rsidRPr="007019B6">
              <w:rPr>
                <w:rStyle w:val="SITempText-Blue"/>
                <w:color w:val="auto"/>
                <w:sz w:val="20"/>
              </w:rPr>
              <w:t>1</w:t>
            </w:r>
            <w:r w:rsidR="00547E56" w:rsidRPr="007019B6">
              <w:rPr>
                <w:rStyle w:val="SITempText-Blue"/>
                <w:color w:val="auto"/>
                <w:sz w:val="20"/>
              </w:rPr>
              <w:t xml:space="preserve"> from the elective</w:t>
            </w:r>
            <w:r w:rsidR="00BE3768" w:rsidRPr="007019B6">
              <w:rPr>
                <w:rStyle w:val="SITempText-Blue"/>
                <w:color w:val="auto"/>
                <w:sz w:val="20"/>
              </w:rPr>
              <w:t>s</w:t>
            </w:r>
            <w:r w:rsidR="00547E56" w:rsidRPr="007019B6">
              <w:rPr>
                <w:rStyle w:val="SITempText-Blue"/>
                <w:color w:val="auto"/>
                <w:sz w:val="20"/>
              </w:rPr>
              <w:t xml:space="preserve"> listed below, or from any currently endorsed Training Package or accredited course.</w:t>
            </w:r>
          </w:p>
          <w:p w14:paraId="686D6B9C" w14:textId="77777777" w:rsidR="00C83554" w:rsidRPr="00410393" w:rsidRDefault="00C83554" w:rsidP="004769E0">
            <w:pPr>
              <w:pStyle w:val="SIText"/>
              <w:rPr>
                <w:color w:val="auto"/>
              </w:rPr>
            </w:pPr>
          </w:p>
          <w:p w14:paraId="1216222D" w14:textId="064DB770" w:rsidR="00F72BDB" w:rsidRPr="007019B6" w:rsidRDefault="00F72BDB" w:rsidP="008F69E7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918"/>
              <w:gridCol w:w="7200"/>
            </w:tblGrid>
            <w:tr w:rsidR="00410393" w:rsidRPr="00410393" w14:paraId="2DDC7C46" w14:textId="1E4F01DA" w:rsidTr="00362935">
              <w:tc>
                <w:tcPr>
                  <w:tcW w:w="1918" w:type="dxa"/>
                </w:tcPr>
                <w:p w14:paraId="54DCD964" w14:textId="5621625B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b/>
                      <w:bCs/>
                      <w:color w:val="auto"/>
                      <w:lang w:eastAsia="en-AU"/>
                    </w:rPr>
                    <w:t>Unit code</w:t>
                  </w:r>
                </w:p>
              </w:tc>
              <w:tc>
                <w:tcPr>
                  <w:tcW w:w="7200" w:type="dxa"/>
                </w:tcPr>
                <w:p w14:paraId="378CC132" w14:textId="78CA0BC7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b/>
                      <w:bCs/>
                      <w:color w:val="auto"/>
                      <w:lang w:eastAsia="en-AU"/>
                    </w:rPr>
                    <w:t>Unit title</w:t>
                  </w:r>
                </w:p>
              </w:tc>
            </w:tr>
            <w:tr w:rsidR="00410393" w:rsidRPr="00410393" w14:paraId="496E93D5" w14:textId="77777777" w:rsidTr="00362935">
              <w:tc>
                <w:tcPr>
                  <w:tcW w:w="1918" w:type="dxa"/>
                </w:tcPr>
                <w:p w14:paraId="6B7BCAFE" w14:textId="6D68FF21" w:rsidR="00410393" w:rsidRPr="007019B6" w:rsidRDefault="00410393" w:rsidP="00BC584B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AHCWHS302</w:t>
                  </w:r>
                </w:p>
              </w:tc>
              <w:tc>
                <w:tcPr>
                  <w:tcW w:w="7200" w:type="dxa"/>
                </w:tcPr>
                <w:p w14:paraId="072754CF" w14:textId="70107EDC" w:rsidR="00410393" w:rsidRPr="007019B6" w:rsidRDefault="00410393" w:rsidP="00BC584B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Contribute to workplace health and safety processes</w:t>
                  </w:r>
                </w:p>
              </w:tc>
            </w:tr>
            <w:tr w:rsidR="00410393" w:rsidRPr="00410393" w14:paraId="053331F8" w14:textId="77777777" w:rsidTr="00362935">
              <w:tc>
                <w:tcPr>
                  <w:tcW w:w="1918" w:type="dxa"/>
                </w:tcPr>
                <w:p w14:paraId="032ED09C" w14:textId="59C72B21" w:rsidR="00410393" w:rsidRPr="007019B6" w:rsidRDefault="00410393" w:rsidP="0028279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AHCWOL309</w:t>
                  </w:r>
                </w:p>
              </w:tc>
              <w:tc>
                <w:tcPr>
                  <w:tcW w:w="7200" w:type="dxa"/>
                </w:tcPr>
                <w:p w14:paraId="3605A559" w14:textId="77777777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Prepare wool based on its characteristics for classing</w:t>
                  </w:r>
                </w:p>
              </w:tc>
            </w:tr>
            <w:tr w:rsidR="00410393" w:rsidRPr="00410393" w14:paraId="3BAB38B6" w14:textId="77777777" w:rsidTr="00362935">
              <w:tc>
                <w:tcPr>
                  <w:tcW w:w="1918" w:type="dxa"/>
                </w:tcPr>
                <w:p w14:paraId="18109BE3" w14:textId="48CE644F" w:rsidR="00410393" w:rsidRPr="007019B6" w:rsidRDefault="00410393" w:rsidP="0028279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AHCWOL317</w:t>
                  </w:r>
                </w:p>
              </w:tc>
              <w:tc>
                <w:tcPr>
                  <w:tcW w:w="7200" w:type="dxa"/>
                </w:tcPr>
                <w:p w14:paraId="50390E0F" w14:textId="77777777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Press wool for a clip</w:t>
                  </w:r>
                </w:p>
              </w:tc>
            </w:tr>
            <w:tr w:rsidR="00410393" w:rsidRPr="00410393" w14:paraId="741629BD" w14:textId="77777777" w:rsidTr="00362935">
              <w:trPr>
                <w:trHeight w:val="600"/>
              </w:trPr>
              <w:tc>
                <w:tcPr>
                  <w:tcW w:w="1918" w:type="dxa"/>
                </w:tcPr>
                <w:p w14:paraId="74FDDC81" w14:textId="45F070D5" w:rsidR="00410393" w:rsidRPr="007019B6" w:rsidRDefault="00410393" w:rsidP="0028279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AHCWOL318</w:t>
                  </w:r>
                </w:p>
              </w:tc>
              <w:tc>
                <w:tcPr>
                  <w:tcW w:w="7200" w:type="dxa"/>
                </w:tcPr>
                <w:p w14:paraId="4A01323B" w14:textId="77777777" w:rsidR="00410393" w:rsidRPr="007019B6" w:rsidRDefault="00410393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Perform shed duties</w:t>
                  </w:r>
                </w:p>
              </w:tc>
            </w:tr>
            <w:tr w:rsidR="00410393" w:rsidRPr="00410393" w14:paraId="4945411F" w14:textId="77777777" w:rsidTr="00362935">
              <w:tc>
                <w:tcPr>
                  <w:tcW w:w="1918" w:type="dxa"/>
                </w:tcPr>
                <w:p w14:paraId="114C2AAE" w14:textId="4302F4D7" w:rsidR="00410393" w:rsidRPr="007019B6" w:rsidRDefault="00410393" w:rsidP="0028279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7200" w:type="dxa"/>
                </w:tcPr>
                <w:p w14:paraId="320E01CB" w14:textId="77777777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Determine wool classing strategies</w:t>
                  </w:r>
                </w:p>
              </w:tc>
            </w:tr>
            <w:tr w:rsidR="00410393" w:rsidRPr="00410393" w14:paraId="7338A3F7" w14:textId="77777777" w:rsidTr="00362935">
              <w:tc>
                <w:tcPr>
                  <w:tcW w:w="1918" w:type="dxa"/>
                </w:tcPr>
                <w:p w14:paraId="2F7AD070" w14:textId="34257BF6" w:rsidR="00410393" w:rsidRPr="007019B6" w:rsidRDefault="00410393" w:rsidP="0028279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00" w:type="dxa"/>
                </w:tcPr>
                <w:p w14:paraId="159B348E" w14:textId="77777777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Plan, implement and review wool harvesting and clip preparation</w:t>
                  </w:r>
                </w:p>
              </w:tc>
            </w:tr>
            <w:tr w:rsidR="00410393" w:rsidRPr="00410393" w14:paraId="225FE37A" w14:textId="77777777" w:rsidTr="00362935">
              <w:tc>
                <w:tcPr>
                  <w:tcW w:w="1918" w:type="dxa"/>
                </w:tcPr>
                <w:p w14:paraId="4944468C" w14:textId="1D116B61" w:rsidR="00410393" w:rsidRPr="007019B6" w:rsidRDefault="00410393" w:rsidP="0028279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7200" w:type="dxa"/>
                </w:tcPr>
                <w:p w14:paraId="5B5331D7" w14:textId="303FCE69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Manage wool harvesting staff</w:t>
                  </w:r>
                </w:p>
              </w:tc>
            </w:tr>
            <w:tr w:rsidR="00143434" w:rsidRPr="00410393" w14:paraId="449ABA40" w14:textId="77777777" w:rsidTr="00362935">
              <w:trPr>
                <w:trHeight w:val="600"/>
              </w:trPr>
              <w:tc>
                <w:tcPr>
                  <w:tcW w:w="1918" w:type="dxa"/>
                </w:tcPr>
                <w:p w14:paraId="2C5945BC" w14:textId="6063C271" w:rsidR="00143434" w:rsidRPr="00143434" w:rsidDel="00410393" w:rsidRDefault="00143434" w:rsidP="00143434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9C0EA1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00" w:type="dxa"/>
                </w:tcPr>
                <w:p w14:paraId="77D51530" w14:textId="6E2753AC" w:rsidR="00143434" w:rsidRPr="00143434" w:rsidRDefault="00143434" w:rsidP="00143434">
                  <w:pPr>
                    <w:pStyle w:val="SIText"/>
                    <w:rPr>
                      <w:color w:val="auto"/>
                    </w:rPr>
                  </w:pPr>
                  <w:r w:rsidRPr="009C0EA1">
                    <w:rPr>
                      <w:color w:val="auto"/>
                    </w:rPr>
                    <w:t>Class fleece wool</w:t>
                  </w:r>
                </w:p>
              </w:tc>
            </w:tr>
            <w:tr w:rsidR="00410393" w:rsidRPr="00410393" w14:paraId="1512E765" w14:textId="77777777" w:rsidTr="00362935">
              <w:trPr>
                <w:trHeight w:val="600"/>
              </w:trPr>
              <w:tc>
                <w:tcPr>
                  <w:tcW w:w="1918" w:type="dxa"/>
                </w:tcPr>
                <w:p w14:paraId="53A67DCF" w14:textId="1ADE6984" w:rsidR="00410393" w:rsidRPr="007019B6" w:rsidRDefault="00410393" w:rsidP="00282792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00" w:type="dxa"/>
                </w:tcPr>
                <w:p w14:paraId="35355AC5" w14:textId="77777777" w:rsidR="00410393" w:rsidRPr="007019B6" w:rsidRDefault="00410393" w:rsidP="00C22924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Document a wool clip</w:t>
                  </w:r>
                </w:p>
              </w:tc>
            </w:tr>
            <w:tr w:rsidR="00410393" w:rsidRPr="00410393" w14:paraId="579810ED" w14:textId="77777777" w:rsidTr="00362935">
              <w:tc>
                <w:tcPr>
                  <w:tcW w:w="1918" w:type="dxa"/>
                </w:tcPr>
                <w:p w14:paraId="33D67647" w14:textId="4A8B5A70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AHCWRK318</w:t>
                  </w:r>
                </w:p>
              </w:tc>
              <w:tc>
                <w:tcPr>
                  <w:tcW w:w="7200" w:type="dxa"/>
                </w:tcPr>
                <w:p w14:paraId="45845A5C" w14:textId="5F194E88" w:rsidR="00410393" w:rsidRPr="007019B6" w:rsidRDefault="00410393" w:rsidP="00282792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Comply with industry quality assurance requirements</w:t>
                  </w:r>
                </w:p>
              </w:tc>
            </w:tr>
            <w:tr w:rsidR="00410393" w:rsidRPr="00410393" w14:paraId="129D9667" w14:textId="77777777" w:rsidTr="00362935">
              <w:tc>
                <w:tcPr>
                  <w:tcW w:w="1918" w:type="dxa"/>
                </w:tcPr>
                <w:p w14:paraId="3AE573A7" w14:textId="310AC77F" w:rsidR="00410393" w:rsidRPr="007019B6" w:rsidRDefault="00410393" w:rsidP="00BC584B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HLTAID011</w:t>
                  </w:r>
                </w:p>
              </w:tc>
              <w:tc>
                <w:tcPr>
                  <w:tcW w:w="7200" w:type="dxa"/>
                </w:tcPr>
                <w:p w14:paraId="0F92ACAE" w14:textId="05941933" w:rsidR="00410393" w:rsidRPr="007019B6" w:rsidRDefault="00410393" w:rsidP="00BC584B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Provide First Aid</w:t>
                  </w:r>
                </w:p>
              </w:tc>
            </w:tr>
          </w:tbl>
          <w:p w14:paraId="0F79AE67" w14:textId="77777777" w:rsidR="00C96F66" w:rsidRPr="007019B6" w:rsidRDefault="00C96F66" w:rsidP="004769E0">
            <w:pPr>
              <w:pStyle w:val="SIText"/>
              <w:rPr>
                <w:color w:val="auto"/>
              </w:rPr>
            </w:pPr>
          </w:p>
          <w:p w14:paraId="39EF6E3D" w14:textId="37210152" w:rsidR="00F72BDB" w:rsidRPr="007019B6" w:rsidRDefault="00F72BDB" w:rsidP="000A19B7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939"/>
              <w:gridCol w:w="7179"/>
            </w:tblGrid>
            <w:tr w:rsidR="00410393" w:rsidRPr="00410393" w14:paraId="79E5D40E" w14:textId="403D6D0C" w:rsidTr="00362935">
              <w:tc>
                <w:tcPr>
                  <w:tcW w:w="1939" w:type="dxa"/>
                </w:tcPr>
                <w:p w14:paraId="01019A50" w14:textId="6182AF7D" w:rsidR="00410393" w:rsidRPr="007019B6" w:rsidRDefault="00410393" w:rsidP="00F709FD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rStyle w:val="SITempText-Green"/>
                      <w:color w:val="auto"/>
                      <w:sz w:val="20"/>
                      <w:szCs w:val="20"/>
                    </w:rPr>
                    <w:t>AHCLSK3</w:t>
                  </w:r>
                  <w:r>
                    <w:rPr>
                      <w:rStyle w:val="SITempText-Green"/>
                      <w:color w:val="auto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179" w:type="dxa"/>
                </w:tcPr>
                <w:p w14:paraId="35899354" w14:textId="258DC640" w:rsidR="00410393" w:rsidRPr="007019B6" w:rsidRDefault="00410393" w:rsidP="00F709FD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Comply with industry animal welfare requirements</w:t>
                  </w:r>
                </w:p>
              </w:tc>
            </w:tr>
            <w:tr w:rsidR="00410393" w:rsidRPr="00410393" w14:paraId="62E4E899" w14:textId="39C55D67" w:rsidTr="00362935">
              <w:tc>
                <w:tcPr>
                  <w:tcW w:w="1939" w:type="dxa"/>
                </w:tcPr>
                <w:p w14:paraId="010520E4" w14:textId="6D9333A3" w:rsidR="00410393" w:rsidRPr="007019B6" w:rsidRDefault="00410393" w:rsidP="00F709FD">
                  <w:pPr>
                    <w:pStyle w:val="SIText"/>
                    <w:rPr>
                      <w:rStyle w:val="SITempText-Blue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Blue"/>
                      <w:color w:val="auto"/>
                      <w:sz w:val="20"/>
                      <w:szCs w:val="20"/>
                    </w:rPr>
                    <w:t>AHCSHG4</w:t>
                  </w:r>
                  <w:r>
                    <w:rPr>
                      <w:rStyle w:val="SITempText-Blue"/>
                      <w:color w:val="auto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179" w:type="dxa"/>
                </w:tcPr>
                <w:p w14:paraId="3CCB6B6C" w14:textId="7A393D77" w:rsidR="00410393" w:rsidRPr="007019B6" w:rsidRDefault="00410393" w:rsidP="00F709FD">
                  <w:pPr>
                    <w:pStyle w:val="SIText"/>
                    <w:rPr>
                      <w:rStyle w:val="SITempText-Blue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Blue"/>
                      <w:color w:val="auto"/>
                      <w:sz w:val="20"/>
                      <w:szCs w:val="20"/>
                    </w:rPr>
                    <w:t xml:space="preserve">Coordinate shearing and wool harvesting teams </w:t>
                  </w:r>
                </w:p>
              </w:tc>
            </w:tr>
            <w:tr w:rsidR="00410393" w:rsidRPr="00410393" w14:paraId="39EC6382" w14:textId="1D422F19" w:rsidTr="00362935">
              <w:tc>
                <w:tcPr>
                  <w:tcW w:w="1939" w:type="dxa"/>
                </w:tcPr>
                <w:p w14:paraId="5FEAC938" w14:textId="4330DD44" w:rsidR="00410393" w:rsidRPr="007019B6" w:rsidRDefault="00410393" w:rsidP="00E73B3C">
                  <w:pPr>
                    <w:pStyle w:val="SIText"/>
                    <w:rPr>
                      <w:rStyle w:val="SITempText-Blue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Blue"/>
                      <w:color w:val="auto"/>
                      <w:sz w:val="20"/>
                      <w:szCs w:val="20"/>
                    </w:rPr>
                    <w:t>AHCWOL4</w:t>
                  </w:r>
                  <w:r>
                    <w:rPr>
                      <w:rStyle w:val="SITempText-Blue"/>
                      <w:color w:val="auto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179" w:type="dxa"/>
                </w:tcPr>
                <w:p w14:paraId="4D365F21" w14:textId="12AD06C8" w:rsidR="00410393" w:rsidRPr="007019B6" w:rsidRDefault="00410393" w:rsidP="00E73B3C">
                  <w:pPr>
                    <w:pStyle w:val="SIText"/>
                    <w:rPr>
                      <w:rStyle w:val="SITempText-Blue"/>
                      <w:color w:val="auto"/>
                      <w:sz w:val="20"/>
                      <w:szCs w:val="20"/>
                    </w:rPr>
                  </w:pPr>
                  <w:r w:rsidRPr="007019B6">
                    <w:rPr>
                      <w:rStyle w:val="SITempText-Blue"/>
                      <w:color w:val="auto"/>
                      <w:sz w:val="20"/>
                      <w:szCs w:val="20"/>
                    </w:rPr>
                    <w:t>Use individual fleece measurements to prepare wool for sale</w:t>
                  </w:r>
                </w:p>
              </w:tc>
            </w:tr>
          </w:tbl>
          <w:p w14:paraId="4D43AA6C" w14:textId="77777777" w:rsidR="00A9174F" w:rsidRDefault="00A9174F"/>
          <w:p w14:paraId="035122A5" w14:textId="6A429482" w:rsidR="00F72BDB" w:rsidRPr="007019B6" w:rsidRDefault="00F72BDB" w:rsidP="00547E56">
            <w:pPr>
              <w:pStyle w:val="SIText"/>
              <w:rPr>
                <w:color w:val="auto"/>
              </w:rPr>
            </w:pPr>
          </w:p>
        </w:tc>
      </w:tr>
      <w:tr w:rsidR="00410393" w:rsidRPr="00410393" w14:paraId="45CD738F" w14:textId="77777777" w:rsidTr="000B2C06">
        <w:tc>
          <w:tcPr>
            <w:tcW w:w="9634" w:type="dxa"/>
          </w:tcPr>
          <w:p w14:paraId="3FE2ADC1" w14:textId="4B188E00" w:rsidR="005858FE" w:rsidRPr="007019B6" w:rsidRDefault="00B00D96" w:rsidP="00464BA8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t>Q</w:t>
            </w:r>
            <w:r w:rsidR="004C1AAC" w:rsidRPr="007019B6">
              <w:rPr>
                <w:color w:val="auto"/>
              </w:rPr>
              <w:t>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2"/>
              <w:gridCol w:w="2355"/>
            </w:tblGrid>
            <w:tr w:rsidR="00410393" w:rsidRPr="00410393" w14:paraId="20396DF0" w14:textId="77777777" w:rsidTr="00967A35">
              <w:tc>
                <w:tcPr>
                  <w:tcW w:w="2350" w:type="dxa"/>
                </w:tcPr>
                <w:p w14:paraId="6F78EF54" w14:textId="77777777" w:rsidR="00B00D96" w:rsidRPr="007019B6" w:rsidRDefault="00B00D96" w:rsidP="00B00D96">
                  <w:pPr>
                    <w:pStyle w:val="SIText-Bold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lastRenderedPageBreak/>
                    <w:t>Code and title current release</w:t>
                  </w:r>
                </w:p>
              </w:tc>
              <w:tc>
                <w:tcPr>
                  <w:tcW w:w="2351" w:type="dxa"/>
                </w:tcPr>
                <w:p w14:paraId="0D825AE3" w14:textId="77777777" w:rsidR="00B00D96" w:rsidRPr="007019B6" w:rsidRDefault="00B00D96" w:rsidP="00B00D96">
                  <w:pPr>
                    <w:pStyle w:val="SIText-Bold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Code and title previous release</w:t>
                  </w:r>
                </w:p>
              </w:tc>
              <w:tc>
                <w:tcPr>
                  <w:tcW w:w="2352" w:type="dxa"/>
                </w:tcPr>
                <w:p w14:paraId="5CE56332" w14:textId="77777777" w:rsidR="00B00D96" w:rsidRPr="007019B6" w:rsidRDefault="00B00D96" w:rsidP="00B00D96">
                  <w:pPr>
                    <w:pStyle w:val="SIText-Bold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Comments</w:t>
                  </w:r>
                </w:p>
              </w:tc>
              <w:tc>
                <w:tcPr>
                  <w:tcW w:w="2355" w:type="dxa"/>
                </w:tcPr>
                <w:p w14:paraId="671B5FDC" w14:textId="77777777" w:rsidR="00B00D96" w:rsidRPr="007019B6" w:rsidRDefault="00B00D96" w:rsidP="00B00D96">
                  <w:pPr>
                    <w:pStyle w:val="SIText-Bold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Equivalence status</w:t>
                  </w:r>
                </w:p>
              </w:tc>
            </w:tr>
            <w:tr w:rsidR="00410393" w:rsidRPr="00410393" w14:paraId="10C12FD4" w14:textId="77777777" w:rsidTr="00967A35">
              <w:tc>
                <w:tcPr>
                  <w:tcW w:w="2350" w:type="dxa"/>
                </w:tcPr>
                <w:p w14:paraId="628B181B" w14:textId="44A546A8" w:rsidR="00B00D96" w:rsidRPr="007019B6" w:rsidRDefault="00B00D96" w:rsidP="00736440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AHC4</w:t>
                  </w:r>
                  <w:r w:rsidR="00410393" w:rsidRPr="007019B6">
                    <w:rPr>
                      <w:color w:val="auto"/>
                    </w:rPr>
                    <w:t>1324</w:t>
                  </w:r>
                  <w:r w:rsidRPr="007019B6">
                    <w:rPr>
                      <w:color w:val="auto"/>
                    </w:rPr>
                    <w:t xml:space="preserve"> Certificate IV in Wool Classing </w:t>
                  </w:r>
                </w:p>
              </w:tc>
              <w:tc>
                <w:tcPr>
                  <w:tcW w:w="2351" w:type="dxa"/>
                </w:tcPr>
                <w:p w14:paraId="0D28A96A" w14:textId="2009510D" w:rsidR="00B00D96" w:rsidRPr="007019B6" w:rsidRDefault="00B00D96" w:rsidP="00736440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 xml:space="preserve">AHC41316 Certificate IV in Wool Classing </w:t>
                  </w:r>
                </w:p>
              </w:tc>
              <w:tc>
                <w:tcPr>
                  <w:tcW w:w="2352" w:type="dxa"/>
                </w:tcPr>
                <w:p w14:paraId="4FEE3E11" w14:textId="6A8B16CB" w:rsidR="00B00D96" w:rsidRPr="007019B6" w:rsidRDefault="00B00D96" w:rsidP="00E34F90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Pack</w:t>
                  </w:r>
                  <w:r w:rsidR="00A9174F">
                    <w:rPr>
                      <w:color w:val="auto"/>
                    </w:rPr>
                    <w:t>ag</w:t>
                  </w:r>
                  <w:r w:rsidRPr="007019B6">
                    <w:rPr>
                      <w:color w:val="auto"/>
                    </w:rPr>
                    <w:t>ing rules changed, elective units added to allow for greater flexibility</w:t>
                  </w:r>
                </w:p>
                <w:p w14:paraId="7471AE7E" w14:textId="77777777" w:rsidR="00AA0B3B" w:rsidRPr="007019B6" w:rsidRDefault="00AA0B3B" w:rsidP="00E34F90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Superseded units updated</w:t>
                  </w:r>
                </w:p>
                <w:p w14:paraId="6BF806AC" w14:textId="20F40BCF" w:rsidR="00B00D96" w:rsidRPr="007019B6" w:rsidRDefault="00AA0B3B" w:rsidP="00736440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New unit included in electives</w:t>
                  </w:r>
                </w:p>
              </w:tc>
              <w:tc>
                <w:tcPr>
                  <w:tcW w:w="2355" w:type="dxa"/>
                </w:tcPr>
                <w:p w14:paraId="2524D30C" w14:textId="7CEC3EDF" w:rsidR="00B00D96" w:rsidRPr="007019B6" w:rsidRDefault="00B00D96" w:rsidP="00736440">
                  <w:pPr>
                    <w:pStyle w:val="SIText"/>
                    <w:rPr>
                      <w:color w:val="auto"/>
                    </w:rPr>
                  </w:pPr>
                  <w:r w:rsidRPr="007019B6">
                    <w:rPr>
                      <w:color w:val="auto"/>
                    </w:rPr>
                    <w:t>Not equivalent</w:t>
                  </w:r>
                </w:p>
              </w:tc>
            </w:tr>
          </w:tbl>
          <w:p w14:paraId="7BC839F9" w14:textId="77777777" w:rsidR="00B00D96" w:rsidRPr="007019B6" w:rsidRDefault="00B00D96" w:rsidP="00736440">
            <w:pPr>
              <w:pStyle w:val="SIText"/>
              <w:rPr>
                <w:color w:val="auto"/>
              </w:rPr>
            </w:pPr>
          </w:p>
          <w:p w14:paraId="64B9C528" w14:textId="0D4A05A8" w:rsidR="004C1AAC" w:rsidRPr="007019B6" w:rsidRDefault="004C1AAC" w:rsidP="00006D16">
            <w:pPr>
              <w:pStyle w:val="SIText"/>
              <w:rPr>
                <w:color w:val="auto"/>
              </w:rPr>
            </w:pPr>
          </w:p>
        </w:tc>
      </w:tr>
      <w:tr w:rsidR="005858FE" w:rsidRPr="00410393" w14:paraId="5930AC98" w14:textId="77777777" w:rsidTr="000B2C06">
        <w:tc>
          <w:tcPr>
            <w:tcW w:w="9634" w:type="dxa"/>
          </w:tcPr>
          <w:p w14:paraId="3786E5CA" w14:textId="77777777" w:rsidR="005858FE" w:rsidRPr="007019B6" w:rsidRDefault="00BC7AAF" w:rsidP="008F3A1B">
            <w:pPr>
              <w:pStyle w:val="SIText-Bold"/>
              <w:rPr>
                <w:color w:val="auto"/>
              </w:rPr>
            </w:pPr>
            <w:r w:rsidRPr="007019B6">
              <w:rPr>
                <w:color w:val="auto"/>
              </w:rPr>
              <w:lastRenderedPageBreak/>
              <w:t>Links</w:t>
            </w:r>
          </w:p>
          <w:p w14:paraId="1DA9C621" w14:textId="77777777" w:rsidR="00A9174F" w:rsidRDefault="00A9174F" w:rsidP="00A9174F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75D72198" w14:textId="047877F2" w:rsidR="00BC7AAF" w:rsidRPr="007019B6" w:rsidRDefault="00A9174F" w:rsidP="00A9174F">
            <w:pPr>
              <w:pStyle w:val="SIText"/>
              <w:rPr>
                <w:rStyle w:val="SITempText-Red"/>
                <w:color w:val="auto"/>
                <w:sz w:val="20"/>
              </w:rPr>
            </w:pPr>
            <w:r w:rsidRPr="00FD5B39">
              <w:t>https://vetnet.gov.au/Pages/TrainingDocs.aspx?q=c6399549-9c62-4a5e-bf1a-524b2322cf72</w:t>
            </w:r>
            <w:r w:rsidR="00957709" w:rsidRPr="007019B6">
              <w:rPr>
                <w:color w:val="auto"/>
              </w:rPr>
              <w:t xml:space="preserve"> </w:t>
            </w:r>
          </w:p>
        </w:tc>
      </w:tr>
    </w:tbl>
    <w:p w14:paraId="7148003B" w14:textId="3B855C30" w:rsidR="00D76120" w:rsidRPr="00410393" w:rsidRDefault="00D76120" w:rsidP="00686FC3">
      <w:pPr>
        <w:tabs>
          <w:tab w:val="left" w:pos="1810"/>
        </w:tabs>
      </w:pPr>
    </w:p>
    <w:sectPr w:rsidR="00D76120" w:rsidRPr="0041039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392BF" w14:textId="77777777" w:rsidR="000110F2" w:rsidRDefault="000110F2" w:rsidP="008B4E14">
      <w:pPr>
        <w:spacing w:after="0" w:line="240" w:lineRule="auto"/>
      </w:pPr>
      <w:r>
        <w:separator/>
      </w:r>
    </w:p>
  </w:endnote>
  <w:endnote w:type="continuationSeparator" w:id="0">
    <w:p w14:paraId="615DE3C5" w14:textId="77777777" w:rsidR="000110F2" w:rsidRDefault="000110F2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0EA18" w14:textId="77777777" w:rsidR="000110F2" w:rsidRDefault="000110F2" w:rsidP="008B4E14">
      <w:pPr>
        <w:spacing w:after="0" w:line="240" w:lineRule="auto"/>
      </w:pPr>
      <w:r>
        <w:separator/>
      </w:r>
    </w:p>
  </w:footnote>
  <w:footnote w:type="continuationSeparator" w:id="0">
    <w:p w14:paraId="187D69E3" w14:textId="77777777" w:rsidR="000110F2" w:rsidRDefault="000110F2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42896CDB" w:rsidR="008B4E14" w:rsidRPr="00042A21" w:rsidRDefault="00AF758F" w:rsidP="00042A21">
    <w:pPr>
      <w:pStyle w:val="Header"/>
    </w:pPr>
    <w:sdt>
      <w:sdtPr>
        <w:id w:val="92847350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DA620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7615" w:rsidRPr="00042A21">
      <w:t>AHC4</w:t>
    </w:r>
    <w:r w:rsidR="00410393">
      <w:t>1324</w:t>
    </w:r>
    <w:r w:rsidR="00042A21" w:rsidRPr="00042A21">
      <w:t xml:space="preserve"> Certificate IV in Wool Classing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7937423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110F2"/>
    <w:rsid w:val="00042A21"/>
    <w:rsid w:val="00046F4D"/>
    <w:rsid w:val="00063511"/>
    <w:rsid w:val="00070B71"/>
    <w:rsid w:val="000772C1"/>
    <w:rsid w:val="000824E1"/>
    <w:rsid w:val="00096DB8"/>
    <w:rsid w:val="000A19B7"/>
    <w:rsid w:val="000B2C06"/>
    <w:rsid w:val="000B7FAB"/>
    <w:rsid w:val="000C7DB8"/>
    <w:rsid w:val="000D7106"/>
    <w:rsid w:val="000E32F2"/>
    <w:rsid w:val="0010674A"/>
    <w:rsid w:val="001117F8"/>
    <w:rsid w:val="0012657F"/>
    <w:rsid w:val="00134A09"/>
    <w:rsid w:val="00143434"/>
    <w:rsid w:val="00156C43"/>
    <w:rsid w:val="00174C21"/>
    <w:rsid w:val="001A5DAC"/>
    <w:rsid w:val="001B6CAD"/>
    <w:rsid w:val="001D1BC9"/>
    <w:rsid w:val="001D4216"/>
    <w:rsid w:val="001E311C"/>
    <w:rsid w:val="001E328C"/>
    <w:rsid w:val="001E35AC"/>
    <w:rsid w:val="001F63D5"/>
    <w:rsid w:val="0020308E"/>
    <w:rsid w:val="00211FA9"/>
    <w:rsid w:val="00213F33"/>
    <w:rsid w:val="00223311"/>
    <w:rsid w:val="002234D1"/>
    <w:rsid w:val="002269B6"/>
    <w:rsid w:val="00241F8D"/>
    <w:rsid w:val="00282792"/>
    <w:rsid w:val="00286F16"/>
    <w:rsid w:val="002A4AF9"/>
    <w:rsid w:val="002C51A2"/>
    <w:rsid w:val="002D4FDA"/>
    <w:rsid w:val="002D785C"/>
    <w:rsid w:val="0032661C"/>
    <w:rsid w:val="00332544"/>
    <w:rsid w:val="003473C8"/>
    <w:rsid w:val="0035045D"/>
    <w:rsid w:val="003538C7"/>
    <w:rsid w:val="00362935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10393"/>
    <w:rsid w:val="00421EDD"/>
    <w:rsid w:val="00427224"/>
    <w:rsid w:val="00433158"/>
    <w:rsid w:val="00445641"/>
    <w:rsid w:val="00464BA8"/>
    <w:rsid w:val="00466982"/>
    <w:rsid w:val="004769E0"/>
    <w:rsid w:val="00487D32"/>
    <w:rsid w:val="004C1AAC"/>
    <w:rsid w:val="004C71D8"/>
    <w:rsid w:val="004D019E"/>
    <w:rsid w:val="004D6876"/>
    <w:rsid w:val="004E75C5"/>
    <w:rsid w:val="00502797"/>
    <w:rsid w:val="005040A7"/>
    <w:rsid w:val="005050E7"/>
    <w:rsid w:val="005179A6"/>
    <w:rsid w:val="00526386"/>
    <w:rsid w:val="00543A68"/>
    <w:rsid w:val="00547E56"/>
    <w:rsid w:val="0056561D"/>
    <w:rsid w:val="00574B57"/>
    <w:rsid w:val="005820C3"/>
    <w:rsid w:val="00583DFA"/>
    <w:rsid w:val="00584F93"/>
    <w:rsid w:val="005858FE"/>
    <w:rsid w:val="00593756"/>
    <w:rsid w:val="005A0C26"/>
    <w:rsid w:val="005A1F6E"/>
    <w:rsid w:val="005C780B"/>
    <w:rsid w:val="005E2E06"/>
    <w:rsid w:val="005E489B"/>
    <w:rsid w:val="005F450C"/>
    <w:rsid w:val="005F7E25"/>
    <w:rsid w:val="00614B6F"/>
    <w:rsid w:val="00627615"/>
    <w:rsid w:val="0064415C"/>
    <w:rsid w:val="00644540"/>
    <w:rsid w:val="00646D76"/>
    <w:rsid w:val="00664690"/>
    <w:rsid w:val="00667EEA"/>
    <w:rsid w:val="006717DA"/>
    <w:rsid w:val="006724D9"/>
    <w:rsid w:val="006751A7"/>
    <w:rsid w:val="00686584"/>
    <w:rsid w:val="00686FC3"/>
    <w:rsid w:val="00692A89"/>
    <w:rsid w:val="006C4A14"/>
    <w:rsid w:val="006C5944"/>
    <w:rsid w:val="006D04BF"/>
    <w:rsid w:val="006E5ED9"/>
    <w:rsid w:val="006F36A9"/>
    <w:rsid w:val="006F4255"/>
    <w:rsid w:val="007007A5"/>
    <w:rsid w:val="00701579"/>
    <w:rsid w:val="007019B6"/>
    <w:rsid w:val="007077EE"/>
    <w:rsid w:val="007127B5"/>
    <w:rsid w:val="0072657B"/>
    <w:rsid w:val="00736440"/>
    <w:rsid w:val="00740144"/>
    <w:rsid w:val="00765979"/>
    <w:rsid w:val="00781670"/>
    <w:rsid w:val="00791267"/>
    <w:rsid w:val="007A1CB5"/>
    <w:rsid w:val="007D1BD8"/>
    <w:rsid w:val="007D6660"/>
    <w:rsid w:val="007E34EF"/>
    <w:rsid w:val="007E7C28"/>
    <w:rsid w:val="007E7ECC"/>
    <w:rsid w:val="007F359A"/>
    <w:rsid w:val="007F64D4"/>
    <w:rsid w:val="00810EC8"/>
    <w:rsid w:val="00817F22"/>
    <w:rsid w:val="00835B00"/>
    <w:rsid w:val="00853794"/>
    <w:rsid w:val="008628A0"/>
    <w:rsid w:val="00864A14"/>
    <w:rsid w:val="008674FD"/>
    <w:rsid w:val="00881257"/>
    <w:rsid w:val="00884C84"/>
    <w:rsid w:val="00895F48"/>
    <w:rsid w:val="008A233B"/>
    <w:rsid w:val="008A4590"/>
    <w:rsid w:val="008B4E14"/>
    <w:rsid w:val="008B52B1"/>
    <w:rsid w:val="008C1304"/>
    <w:rsid w:val="008D1B93"/>
    <w:rsid w:val="008D570D"/>
    <w:rsid w:val="008F3A1B"/>
    <w:rsid w:val="008F69E7"/>
    <w:rsid w:val="00912161"/>
    <w:rsid w:val="00925810"/>
    <w:rsid w:val="00957709"/>
    <w:rsid w:val="00962D2B"/>
    <w:rsid w:val="00966CC4"/>
    <w:rsid w:val="00970F1C"/>
    <w:rsid w:val="00971703"/>
    <w:rsid w:val="00985FB8"/>
    <w:rsid w:val="00990AFE"/>
    <w:rsid w:val="00990F80"/>
    <w:rsid w:val="00991ADE"/>
    <w:rsid w:val="009947FE"/>
    <w:rsid w:val="0099753A"/>
    <w:rsid w:val="009A1521"/>
    <w:rsid w:val="009F1B7C"/>
    <w:rsid w:val="009F25C0"/>
    <w:rsid w:val="009F6F21"/>
    <w:rsid w:val="00A00480"/>
    <w:rsid w:val="00A0231D"/>
    <w:rsid w:val="00A03726"/>
    <w:rsid w:val="00A20149"/>
    <w:rsid w:val="00A23785"/>
    <w:rsid w:val="00A46DE2"/>
    <w:rsid w:val="00A8193C"/>
    <w:rsid w:val="00A86C74"/>
    <w:rsid w:val="00A90F73"/>
    <w:rsid w:val="00A9174F"/>
    <w:rsid w:val="00A97D15"/>
    <w:rsid w:val="00AA0B3B"/>
    <w:rsid w:val="00AA4794"/>
    <w:rsid w:val="00AC3944"/>
    <w:rsid w:val="00AD146E"/>
    <w:rsid w:val="00AD2844"/>
    <w:rsid w:val="00AE6A3A"/>
    <w:rsid w:val="00AF0523"/>
    <w:rsid w:val="00AF758F"/>
    <w:rsid w:val="00B00D96"/>
    <w:rsid w:val="00B16517"/>
    <w:rsid w:val="00B27EEA"/>
    <w:rsid w:val="00B37AA9"/>
    <w:rsid w:val="00B5158B"/>
    <w:rsid w:val="00B55D98"/>
    <w:rsid w:val="00B6260D"/>
    <w:rsid w:val="00B64433"/>
    <w:rsid w:val="00B654CA"/>
    <w:rsid w:val="00B70F60"/>
    <w:rsid w:val="00B97890"/>
    <w:rsid w:val="00BA3F12"/>
    <w:rsid w:val="00BB176E"/>
    <w:rsid w:val="00BC4F89"/>
    <w:rsid w:val="00BC584B"/>
    <w:rsid w:val="00BC5A6E"/>
    <w:rsid w:val="00BC7AAF"/>
    <w:rsid w:val="00BC7C1D"/>
    <w:rsid w:val="00BD459D"/>
    <w:rsid w:val="00BE3768"/>
    <w:rsid w:val="00C052A0"/>
    <w:rsid w:val="00C05C65"/>
    <w:rsid w:val="00C0731D"/>
    <w:rsid w:val="00C13867"/>
    <w:rsid w:val="00C20E81"/>
    <w:rsid w:val="00C22924"/>
    <w:rsid w:val="00C25A99"/>
    <w:rsid w:val="00C34448"/>
    <w:rsid w:val="00C35060"/>
    <w:rsid w:val="00C60704"/>
    <w:rsid w:val="00C72C17"/>
    <w:rsid w:val="00C73A25"/>
    <w:rsid w:val="00C83554"/>
    <w:rsid w:val="00C96F66"/>
    <w:rsid w:val="00CA4CDF"/>
    <w:rsid w:val="00CB0DFE"/>
    <w:rsid w:val="00CB37E5"/>
    <w:rsid w:val="00CC0FDC"/>
    <w:rsid w:val="00CC404B"/>
    <w:rsid w:val="00CC5492"/>
    <w:rsid w:val="00CC720E"/>
    <w:rsid w:val="00CD7F32"/>
    <w:rsid w:val="00CE248C"/>
    <w:rsid w:val="00CE6840"/>
    <w:rsid w:val="00D05DBD"/>
    <w:rsid w:val="00D11E64"/>
    <w:rsid w:val="00D27380"/>
    <w:rsid w:val="00D35A6C"/>
    <w:rsid w:val="00D35B79"/>
    <w:rsid w:val="00D51E13"/>
    <w:rsid w:val="00D53023"/>
    <w:rsid w:val="00D54FC0"/>
    <w:rsid w:val="00D70F20"/>
    <w:rsid w:val="00D76120"/>
    <w:rsid w:val="00D97FB1"/>
    <w:rsid w:val="00DA4567"/>
    <w:rsid w:val="00DA690D"/>
    <w:rsid w:val="00DE3593"/>
    <w:rsid w:val="00DF3067"/>
    <w:rsid w:val="00E34F90"/>
    <w:rsid w:val="00E600CD"/>
    <w:rsid w:val="00E65B6A"/>
    <w:rsid w:val="00E72300"/>
    <w:rsid w:val="00E73B3C"/>
    <w:rsid w:val="00E91129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56373"/>
    <w:rsid w:val="00F57C3F"/>
    <w:rsid w:val="00F709FD"/>
    <w:rsid w:val="00F72BDB"/>
    <w:rsid w:val="00F83AC9"/>
    <w:rsid w:val="00F91D0E"/>
    <w:rsid w:val="00F92D24"/>
    <w:rsid w:val="00F94756"/>
    <w:rsid w:val="00F96B89"/>
    <w:rsid w:val="00F97714"/>
    <w:rsid w:val="00FB1563"/>
    <w:rsid w:val="00FC04A9"/>
    <w:rsid w:val="00FC2ED5"/>
    <w:rsid w:val="00FD4845"/>
    <w:rsid w:val="00FD4D09"/>
    <w:rsid w:val="00FD4E84"/>
    <w:rsid w:val="00FE09AF"/>
    <w:rsid w:val="00FE3FB7"/>
    <w:rsid w:val="00FF0648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7E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BC9EC7D2C134FA649EE4A433136DA" ma:contentTypeVersion="" ma:contentTypeDescription="Create a new document." ma:contentTypeScope="" ma:versionID="9e416ceee356bd7d0fe7c567e78085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dc85f4-f2bc-44d4-8857-36a0b6e6cb34" targetNamespace="http://schemas.microsoft.com/office/2006/metadata/properties" ma:root="true" ma:fieldsID="993f08a3690285676d0e8234b3e8eca6" ns1:_="" ns2:_="" ns3:_="">
    <xsd:import namespace="http://schemas.microsoft.com/sharepoint/v3"/>
    <xsd:import namespace="d50bbff7-d6dd-47d2-864a-cfdc2c3db0f4"/>
    <xsd:import namespace="f7dc85f4-f2bc-44d4-8857-36a0b6e6c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c85f4-f2bc-44d4-8857-36a0b6e6c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07691339-C6EB-45CB-A4A9-D304CA8B0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dc85f4-f2bc-44d4-8857-36a0b6e6c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8C8877-272F-42D5-A465-2A7CC907F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26481E-FAF3-48AC-8BDB-E4094D4D2EF7}">
  <ds:schemaRefs>
    <ds:schemaRef ds:uri="http://purl.org/dc/terms/"/>
    <ds:schemaRef ds:uri="http://www.w3.org/XML/1998/namespace"/>
    <ds:schemaRef ds:uri="http://purl.org/dc/elements/1.1/"/>
    <ds:schemaRef ds:uri="d50bbff7-d6dd-47d2-864a-cfdc2c3db0f4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f7dc85f4-f2bc-44d4-8857-36a0b6e6cb3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Elvie Arugay</cp:lastModifiedBy>
  <cp:revision>23</cp:revision>
  <cp:lastPrinted>2024-04-09T10:55:00Z</cp:lastPrinted>
  <dcterms:created xsi:type="dcterms:W3CDTF">2024-08-05T00:25:00Z</dcterms:created>
  <dcterms:modified xsi:type="dcterms:W3CDTF">2024-11-22T04:41:00Z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0x010100E83BC9EC7D2C134FA649EE4A433136DA</vt:lpwstr>
  </property>
</Properties>
</file>