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026237" w:rsidRDefault="000174A4" w:rsidP="00914B8F">
      <w:pPr>
        <w:pStyle w:val="SIText-Bold"/>
        <w:rPr>
          <w:color w:val="0C1227" w:themeColor="text2"/>
        </w:rPr>
      </w:pPr>
      <w:r w:rsidRPr="00026237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486B92ED" w14:textId="77777777" w:rsidTr="00B55FD2">
        <w:tc>
          <w:tcPr>
            <w:tcW w:w="2689" w:type="dxa"/>
          </w:tcPr>
          <w:p w14:paraId="091D2213" w14:textId="5963D39B" w:rsidR="000174A4" w:rsidRPr="00026237" w:rsidRDefault="00DB1384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026237" w:rsidRDefault="00517713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</w:tr>
      <w:tr w:rsidR="00AC1E11" w:rsidRPr="00026237" w14:paraId="7962B400" w14:textId="77777777" w:rsidTr="00B55FD2">
        <w:tc>
          <w:tcPr>
            <w:tcW w:w="2689" w:type="dxa"/>
          </w:tcPr>
          <w:p w14:paraId="78B7072C" w14:textId="2A8FACB5" w:rsidR="00AC1E11" w:rsidRPr="00026237" w:rsidRDefault="00AC1E11" w:rsidP="00D841E3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Release </w:t>
            </w:r>
            <w:r w:rsidR="00A854E0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209B1AE0" w14:textId="0CECCAD0" w:rsidR="00AC1E11" w:rsidRPr="00026237" w:rsidRDefault="00B52FC6" w:rsidP="00657088">
            <w:pPr>
              <w:pStyle w:val="SIText"/>
              <w:rPr>
                <w:color w:val="0C1227" w:themeColor="text2"/>
              </w:rPr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20:36:00Z" w16du:dateUtc="2024-11-22T09:36:00Z">
              <w:r w:rsidR="004908D5">
                <w:t>R</w:t>
              </w:r>
            </w:ins>
            <w:del w:id="1" w:author="Elvie Arugay" w:date="2024-11-22T20:36:00Z" w16du:dateUtc="2024-11-22T09:36:00Z">
              <w:r w:rsidRPr="00657088" w:rsidDel="004908D5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 w:rsidR="00D7107F">
              <w:rPr>
                <w:color w:val="0C1227" w:themeColor="text2"/>
              </w:rPr>
              <w:t>.</w:t>
            </w:r>
          </w:p>
        </w:tc>
      </w:tr>
    </w:tbl>
    <w:p w14:paraId="27F8822A" w14:textId="25D03E89" w:rsidR="000174A4" w:rsidRPr="00026237" w:rsidRDefault="000174A4" w:rsidP="00FB11E4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C80D8BB" w14:textId="77777777" w:rsidTr="000F31BE">
        <w:tc>
          <w:tcPr>
            <w:tcW w:w="2689" w:type="dxa"/>
          </w:tcPr>
          <w:p w14:paraId="1A72A309" w14:textId="048D9EEF" w:rsidR="00357C5E" w:rsidRPr="00026237" w:rsidRDefault="00AF7DC5" w:rsidP="00357C5E">
            <w:pPr>
              <w:pStyle w:val="SICod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AHCWOL</w:t>
            </w:r>
            <w:r w:rsidR="00713E3C">
              <w:rPr>
                <w:color w:val="0C1227" w:themeColor="text2"/>
              </w:rPr>
              <w:t>411</w:t>
            </w:r>
          </w:p>
        </w:tc>
        <w:tc>
          <w:tcPr>
            <w:tcW w:w="6327" w:type="dxa"/>
          </w:tcPr>
          <w:p w14:paraId="3AE55F2B" w14:textId="53CAED2B" w:rsidR="00357C5E" w:rsidRPr="00026237" w:rsidRDefault="00AF7DC5" w:rsidP="00357C5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Document a wool clip</w:t>
            </w:r>
          </w:p>
        </w:tc>
      </w:tr>
      <w:tr w:rsidR="00026237" w:rsidRPr="00026237" w14:paraId="2D165FAF" w14:textId="77777777" w:rsidTr="000F31BE">
        <w:tc>
          <w:tcPr>
            <w:tcW w:w="2689" w:type="dxa"/>
          </w:tcPr>
          <w:p w14:paraId="460724D2" w14:textId="71A41AAF" w:rsidR="00320155" w:rsidRPr="00026237" w:rsidRDefault="00427903" w:rsidP="007C126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3516D520" w14:textId="111F55C9" w:rsidR="00ED76FD" w:rsidRPr="00735475" w:rsidRDefault="00DB51F6" w:rsidP="00485D4A">
            <w:pPr>
              <w:pStyle w:val="SIText"/>
            </w:pPr>
            <w:r w:rsidRPr="00735475">
              <w:t xml:space="preserve">This unit of competency describes the skills and knowledge required to prepare the documentation for a wool clip to meet the requirements of the </w:t>
            </w:r>
            <w:r w:rsidR="005026E9">
              <w:t>industry code of practice</w:t>
            </w:r>
            <w:r w:rsidRPr="00735475">
              <w:t xml:space="preserve">, relevant legislation and the </w:t>
            </w:r>
            <w:r w:rsidR="005957BA" w:rsidRPr="00735475">
              <w:t>workplace</w:t>
            </w:r>
            <w:r w:rsidRPr="00735475">
              <w:t>.</w:t>
            </w:r>
            <w:r w:rsidR="00456F76" w:rsidRPr="00735475">
              <w:t xml:space="preserve"> </w:t>
            </w:r>
          </w:p>
          <w:p w14:paraId="3EF91C09" w14:textId="714610B8" w:rsidR="00ED76FD" w:rsidRPr="00735475" w:rsidRDefault="00456F76" w:rsidP="00485D4A">
            <w:pPr>
              <w:pStyle w:val="SIText"/>
            </w:pPr>
            <w:r w:rsidRPr="00735475">
              <w:t xml:space="preserve">This unit </w:t>
            </w:r>
            <w:r w:rsidR="00DB51F6" w:rsidRPr="00735475">
              <w:t>includes instructing others in the use of the system, maintaining the records and advising the owner or manager of issues where appropriate.</w:t>
            </w:r>
          </w:p>
          <w:p w14:paraId="78E8928E" w14:textId="1821BB6C" w:rsidR="00ED76FD" w:rsidRPr="00735475" w:rsidRDefault="00AC1E11" w:rsidP="00485D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="009C2653">
              <w:t>work health</w:t>
            </w:r>
            <w:r w:rsidRPr="00735475">
              <w:t xml:space="preserve"> and safety (WHS) </w:t>
            </w:r>
            <w:r w:rsidR="00011133">
              <w:t>and</w:t>
            </w:r>
            <w:r w:rsidRPr="00735475">
              <w:t xml:space="preserve"> biosecurity practices, </w:t>
            </w:r>
            <w:r w:rsidRPr="00735475">
              <w:rPr>
                <w:rStyle w:val="SITempText-Green"/>
                <w:color w:val="000000" w:themeColor="text1"/>
                <w:sz w:val="20"/>
              </w:rPr>
              <w:t xml:space="preserve">according to state/territory regulations, legislation, codes and standards that apply to the workplace. </w:t>
            </w:r>
          </w:p>
          <w:p w14:paraId="7F417AFA" w14:textId="6D55DAB3" w:rsidR="00AC1E11" w:rsidRPr="00735475" w:rsidRDefault="002D4088" w:rsidP="00485D4A">
            <w:pPr>
              <w:pStyle w:val="SIText"/>
            </w:pPr>
            <w:r>
              <w:t xml:space="preserve">This unit is an integral part of industry requirements and expectations, </w:t>
            </w:r>
            <w:r w:rsidR="00B52FC6">
              <w:t xml:space="preserve">and </w:t>
            </w:r>
            <w:r>
              <w:t>contributes to the traceability and integrity of wool</w:t>
            </w:r>
            <w:r w:rsidR="00B52FC6">
              <w:t>,</w:t>
            </w:r>
            <w:r>
              <w:t xml:space="preserve"> which benefits the owner/manager and each stage of the wool value chain.</w:t>
            </w:r>
          </w:p>
          <w:p w14:paraId="1B1C708C" w14:textId="27EE7467" w:rsidR="00A10964" w:rsidRPr="00026237" w:rsidRDefault="00DB51F6" w:rsidP="00485D4A">
            <w:pPr>
              <w:pStyle w:val="SIText"/>
            </w:pPr>
            <w:r w:rsidRPr="00735475">
              <w:t>No licensing, legislative or certification requirements are known to apply to this unit at the time of publication.</w:t>
            </w:r>
          </w:p>
        </w:tc>
      </w:tr>
      <w:tr w:rsidR="00026237" w:rsidRPr="00026237" w14:paraId="5F2132B2" w14:textId="77777777" w:rsidTr="000F31BE">
        <w:tc>
          <w:tcPr>
            <w:tcW w:w="2689" w:type="dxa"/>
          </w:tcPr>
          <w:p w14:paraId="200766C1" w14:textId="022B9FF0" w:rsidR="00715042" w:rsidRPr="00026237" w:rsidRDefault="00D9385D" w:rsidP="00536FF7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</w:t>
            </w:r>
            <w:r w:rsidR="00F4120A" w:rsidRPr="00026237">
              <w:rPr>
                <w:color w:val="0C1227" w:themeColor="text2"/>
              </w:rPr>
              <w:t>-</w:t>
            </w:r>
            <w:r w:rsidRPr="00026237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31D06A4B" w:rsidR="0018209D" w:rsidRPr="00026237" w:rsidRDefault="00D9385D" w:rsidP="00ED76FD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Nil</w:t>
            </w:r>
          </w:p>
        </w:tc>
      </w:tr>
      <w:tr w:rsidR="00BE46B2" w:rsidRPr="00026237" w14:paraId="66BDAD2D" w14:textId="77777777" w:rsidTr="000F31BE">
        <w:tc>
          <w:tcPr>
            <w:tcW w:w="2689" w:type="dxa"/>
          </w:tcPr>
          <w:p w14:paraId="0C734B63" w14:textId="6083E29D" w:rsidR="00BE46B2" w:rsidRPr="00026237" w:rsidRDefault="00BE46B2" w:rsidP="00BE46B2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026237" w:rsidRDefault="00B02D10" w:rsidP="00BE46B2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026237" w:rsidRDefault="00320155" w:rsidP="00FB11E4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026237" w:rsidRDefault="001B320C" w:rsidP="001B32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026237" w:rsidRDefault="001B320C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</w:t>
            </w:r>
          </w:p>
        </w:tc>
      </w:tr>
      <w:tr w:rsidR="00026237" w:rsidRPr="0002623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026237" w:rsidRPr="00026237" w14:paraId="1915290A" w14:textId="77777777" w:rsidTr="000F31BE">
        <w:tc>
          <w:tcPr>
            <w:tcW w:w="2689" w:type="dxa"/>
          </w:tcPr>
          <w:p w14:paraId="4CA92DE3" w14:textId="2C3DDC82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 Establish recording system and documentation</w:t>
            </w:r>
          </w:p>
        </w:tc>
        <w:tc>
          <w:tcPr>
            <w:tcW w:w="6327" w:type="dxa"/>
          </w:tcPr>
          <w:p w14:paraId="5C413EE4" w14:textId="2D20603D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1.1 Select </w:t>
            </w:r>
            <w:r w:rsidR="002D4088">
              <w:rPr>
                <w:color w:val="0C1227" w:themeColor="text2"/>
              </w:rPr>
              <w:t xml:space="preserve">appropriate </w:t>
            </w:r>
            <w:r w:rsidRPr="00026237">
              <w:rPr>
                <w:color w:val="0C1227" w:themeColor="text2"/>
              </w:rPr>
              <w:t xml:space="preserve">documentation that complies with </w:t>
            </w:r>
            <w:r w:rsidR="002D4088">
              <w:rPr>
                <w:color w:val="0C1227" w:themeColor="text2"/>
              </w:rPr>
              <w:t xml:space="preserve">industry expectations, </w:t>
            </w:r>
            <w:r w:rsidRPr="00026237">
              <w:rPr>
                <w:color w:val="0C1227" w:themeColor="text2"/>
              </w:rPr>
              <w:t xml:space="preserve">the requirements of the </w:t>
            </w:r>
            <w:r w:rsidR="005026E9">
              <w:rPr>
                <w:color w:val="0C1227" w:themeColor="text2"/>
              </w:rPr>
              <w:t>industry</w:t>
            </w:r>
            <w:r w:rsidR="00611721">
              <w:rPr>
                <w:color w:val="0C1227" w:themeColor="text2"/>
              </w:rPr>
              <w:t xml:space="preserve"> c</w:t>
            </w:r>
            <w:r w:rsidRPr="00026237">
              <w:rPr>
                <w:color w:val="0C1227" w:themeColor="text2"/>
              </w:rPr>
              <w:t xml:space="preserve">ode of </w:t>
            </w:r>
            <w:r w:rsidR="00611721">
              <w:rPr>
                <w:color w:val="0C1227" w:themeColor="text2"/>
              </w:rPr>
              <w:t>p</w:t>
            </w:r>
            <w:r w:rsidR="00611721" w:rsidRPr="00026237">
              <w:rPr>
                <w:color w:val="0C1227" w:themeColor="text2"/>
              </w:rPr>
              <w:t>ractice</w:t>
            </w:r>
            <w:r w:rsidRPr="00026237">
              <w:rPr>
                <w:color w:val="0C1227" w:themeColor="text2"/>
              </w:rPr>
              <w:t xml:space="preserve"> and the </w:t>
            </w:r>
            <w:r w:rsidR="006B17F4" w:rsidRPr="00026237">
              <w:rPr>
                <w:color w:val="0C1227" w:themeColor="text2"/>
              </w:rPr>
              <w:t>workplace</w:t>
            </w:r>
          </w:p>
          <w:p w14:paraId="4E169E99" w14:textId="2879EE1A" w:rsidR="00DB51F6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1.2 Establish guidelines for the use of the recording system</w:t>
            </w:r>
            <w:r w:rsidR="00B52FC6">
              <w:rPr>
                <w:color w:val="0C1227" w:themeColor="text2"/>
              </w:rPr>
              <w:t>,</w:t>
            </w:r>
            <w:r w:rsidRPr="00026237">
              <w:rPr>
                <w:color w:val="0C1227" w:themeColor="text2"/>
              </w:rPr>
              <w:t xml:space="preserve"> including the type, frequency and format of recording</w:t>
            </w:r>
          </w:p>
          <w:p w14:paraId="7DA05363" w14:textId="2ABC3DA1" w:rsidR="002D4088" w:rsidRPr="00330BED" w:rsidRDefault="002D4088" w:rsidP="00DB51F6">
            <w:pPr>
              <w:pStyle w:val="SIText"/>
              <w:rPr>
                <w:color w:val="0C1227" w:themeColor="text2"/>
                <w:lang w:val="en-US"/>
              </w:rPr>
            </w:pPr>
            <w:r>
              <w:rPr>
                <w:color w:val="0C1227" w:themeColor="text2"/>
              </w:rPr>
              <w:t xml:space="preserve">1.3 </w:t>
            </w:r>
            <w:r w:rsidRPr="002D4088">
              <w:rPr>
                <w:color w:val="0C1227" w:themeColor="text2"/>
                <w:lang w:val="en-US"/>
              </w:rPr>
              <w:t>Confirm that all scanning equipment and systems are working</w:t>
            </w:r>
            <w:r w:rsidR="00C473AF">
              <w:rPr>
                <w:color w:val="0C1227" w:themeColor="text2"/>
                <w:lang w:val="en-US"/>
              </w:rPr>
              <w:t xml:space="preserve"> when in use</w:t>
            </w:r>
          </w:p>
          <w:p w14:paraId="54CF3164" w14:textId="4E18D0A9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</w:t>
            </w:r>
            <w:r w:rsidR="00611721">
              <w:rPr>
                <w:color w:val="0C1227" w:themeColor="text2"/>
              </w:rPr>
              <w:t>4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>Inform those who are to use the recording system of their obligations and any specific instructions that are necessary</w:t>
            </w:r>
          </w:p>
          <w:p w14:paraId="361A0884" w14:textId="2909CEB2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</w:t>
            </w:r>
            <w:r w:rsidR="00611721">
              <w:rPr>
                <w:color w:val="0C1227" w:themeColor="text2"/>
              </w:rPr>
              <w:t>5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>Check documentation regularly to confirm that it is accurately completed and updated at the proper times</w:t>
            </w:r>
          </w:p>
          <w:p w14:paraId="11523057" w14:textId="7909CD81" w:rsidR="006B17F4" w:rsidRPr="00026237" w:rsidRDefault="006B17F4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1.</w:t>
            </w:r>
            <w:r w:rsidR="00611721">
              <w:rPr>
                <w:color w:val="0C1227" w:themeColor="text2"/>
              </w:rPr>
              <w:t>6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 xml:space="preserve">Comply with </w:t>
            </w:r>
            <w:r w:rsidR="009C2653">
              <w:rPr>
                <w:color w:val="0C1227" w:themeColor="text2"/>
              </w:rPr>
              <w:t>work health</w:t>
            </w:r>
            <w:r w:rsidRPr="00026237">
              <w:rPr>
                <w:color w:val="0C1227" w:themeColor="text2"/>
              </w:rPr>
              <w:t xml:space="preserve"> and safety (WHS), traceability and biosecurity recording standards </w:t>
            </w:r>
          </w:p>
        </w:tc>
      </w:tr>
      <w:tr w:rsidR="00026237" w:rsidRPr="00026237" w14:paraId="42A81C79" w14:textId="77777777" w:rsidTr="000F31BE">
        <w:tc>
          <w:tcPr>
            <w:tcW w:w="2689" w:type="dxa"/>
          </w:tcPr>
          <w:p w14:paraId="15CD48E1" w14:textId="08861976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2. Complete records for wool classing</w:t>
            </w:r>
          </w:p>
        </w:tc>
        <w:tc>
          <w:tcPr>
            <w:tcW w:w="6327" w:type="dxa"/>
          </w:tcPr>
          <w:p w14:paraId="1B8B6E6E" w14:textId="54FA5918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2.1 Complete</w:t>
            </w:r>
            <w:r w:rsidR="00C473AF">
              <w:rPr>
                <w:color w:val="0C1227" w:themeColor="text2"/>
              </w:rPr>
              <w:t xml:space="preserve"> relevant wool classing</w:t>
            </w:r>
            <w:r w:rsidR="006A1B50">
              <w:rPr>
                <w:color w:val="0C1227" w:themeColor="text2"/>
              </w:rPr>
              <w:t xml:space="preserve"> </w:t>
            </w:r>
            <w:r w:rsidR="00611721">
              <w:rPr>
                <w:color w:val="0C1227" w:themeColor="text2"/>
              </w:rPr>
              <w:t>digital</w:t>
            </w:r>
            <w:r w:rsidRPr="00026237">
              <w:rPr>
                <w:color w:val="0C1227" w:themeColor="text2"/>
              </w:rPr>
              <w:t xml:space="preserve"> documents and records </w:t>
            </w:r>
          </w:p>
          <w:p w14:paraId="4F182C08" w14:textId="0B4B4C50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2.2 Complete wool clip specification to ensure that the correct lotting advice is provided </w:t>
            </w:r>
          </w:p>
          <w:p w14:paraId="6D5DFFFA" w14:textId="642C86C8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2.3 Make</w:t>
            </w:r>
            <w:r w:rsidR="009C2653">
              <w:rPr>
                <w:color w:val="0C1227" w:themeColor="text2"/>
              </w:rPr>
              <w:t xml:space="preserve"> line comments and</w:t>
            </w:r>
            <w:r w:rsidRPr="00026237">
              <w:rPr>
                <w:color w:val="0C1227" w:themeColor="text2"/>
              </w:rPr>
              <w:t xml:space="preserve"> any additional notes or give advice necessary on the documents so that they are clearly understood</w:t>
            </w:r>
          </w:p>
          <w:p w14:paraId="7F718FD7" w14:textId="084F962F" w:rsidR="00DB51F6" w:rsidRPr="00026237" w:rsidRDefault="00DB51F6" w:rsidP="00B80A21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2.4 Obtain all signatures and registrations that are required and include on documentation</w:t>
            </w:r>
          </w:p>
        </w:tc>
      </w:tr>
      <w:tr w:rsidR="00DB51F6" w:rsidRPr="00026237" w14:paraId="0BA9E889" w14:textId="77777777" w:rsidTr="000F31BE">
        <w:tc>
          <w:tcPr>
            <w:tcW w:w="2689" w:type="dxa"/>
          </w:tcPr>
          <w:p w14:paraId="4CAE38CD" w14:textId="6F917D39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bookmarkStart w:id="2" w:name="_Hlk172299884"/>
            <w:r w:rsidRPr="00026237">
              <w:rPr>
                <w:color w:val="0C1227" w:themeColor="text2"/>
              </w:rPr>
              <w:t xml:space="preserve">3. </w:t>
            </w:r>
            <w:r w:rsidR="006A1B50">
              <w:rPr>
                <w:color w:val="0C1227" w:themeColor="text2"/>
              </w:rPr>
              <w:t>Document</w:t>
            </w:r>
            <w:r w:rsidR="006A1B50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 xml:space="preserve">information </w:t>
            </w:r>
          </w:p>
        </w:tc>
        <w:tc>
          <w:tcPr>
            <w:tcW w:w="6327" w:type="dxa"/>
          </w:tcPr>
          <w:p w14:paraId="09380DFB" w14:textId="68063A5B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3.1 </w:t>
            </w:r>
            <w:r w:rsidR="006A1B50">
              <w:rPr>
                <w:color w:val="0C1227" w:themeColor="text2"/>
              </w:rPr>
              <w:t>Comment on</w:t>
            </w:r>
            <w:r w:rsidRPr="00026237">
              <w:rPr>
                <w:color w:val="0C1227" w:themeColor="text2"/>
              </w:rPr>
              <w:t xml:space="preserve"> safety and fleece quality </w:t>
            </w:r>
            <w:r w:rsidR="006A1B50">
              <w:rPr>
                <w:color w:val="0C1227" w:themeColor="text2"/>
              </w:rPr>
              <w:t>as</w:t>
            </w:r>
            <w:r w:rsidRPr="00026237">
              <w:rPr>
                <w:color w:val="0C1227" w:themeColor="text2"/>
              </w:rPr>
              <w:t xml:space="preserve"> derived from observations, smoothness of workflow, and discussions with </w:t>
            </w:r>
            <w:r w:rsidR="00AB033A">
              <w:rPr>
                <w:color w:val="0C1227" w:themeColor="text2"/>
              </w:rPr>
              <w:t>the wool harvesting team</w:t>
            </w:r>
          </w:p>
          <w:p w14:paraId="49C0184B" w14:textId="60014C02" w:rsidR="006D24EE" w:rsidRDefault="00D84D8E" w:rsidP="00B80A21">
            <w:pPr>
              <w:pStyle w:val="SIText"/>
              <w:rPr>
                <w:color w:val="0C1227" w:themeColor="text2"/>
                <w:lang w:eastAsia="en-AU"/>
              </w:rPr>
            </w:pPr>
            <w:r w:rsidRPr="00026237">
              <w:rPr>
                <w:color w:val="0C1227" w:themeColor="text2"/>
              </w:rPr>
              <w:t xml:space="preserve">3.2 Make suggestions for appropriate </w:t>
            </w:r>
            <w:r w:rsidRPr="00026237">
              <w:rPr>
                <w:color w:val="0C1227" w:themeColor="text2"/>
                <w:lang w:eastAsia="en-AU"/>
              </w:rPr>
              <w:t xml:space="preserve">traceability processes </w:t>
            </w:r>
          </w:p>
          <w:p w14:paraId="52C5DC86" w14:textId="33F530E5" w:rsidR="00DB51F6" w:rsidRPr="00026237" w:rsidRDefault="00297568" w:rsidP="00B80A21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  <w:lang w:eastAsia="en-AU"/>
              </w:rPr>
              <w:t>3.3 Provide documentation to relevant parties</w:t>
            </w:r>
          </w:p>
        </w:tc>
      </w:tr>
      <w:bookmarkEnd w:id="2"/>
    </w:tbl>
    <w:p w14:paraId="7B6C9E40" w14:textId="2619D02F" w:rsidR="00252B64" w:rsidRPr="00026237" w:rsidRDefault="00252B64" w:rsidP="00FB11E4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026237" w:rsidRDefault="000A3C05" w:rsidP="000A3C0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026237" w:rsidRDefault="000A3C05" w:rsidP="000A3C05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26237" w:rsidRPr="00026237" w14:paraId="4E594C32" w14:textId="77777777" w:rsidTr="000F31BE">
        <w:tc>
          <w:tcPr>
            <w:tcW w:w="2689" w:type="dxa"/>
          </w:tcPr>
          <w:p w14:paraId="708EE9FF" w14:textId="66DFC771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Description</w:t>
            </w:r>
          </w:p>
        </w:tc>
      </w:tr>
      <w:tr w:rsidR="00026237" w:rsidRPr="00026237" w14:paraId="09B26D8C" w14:textId="77777777" w:rsidTr="000F31BE">
        <w:tc>
          <w:tcPr>
            <w:tcW w:w="2689" w:type="dxa"/>
          </w:tcPr>
          <w:p w14:paraId="1FBD352F" w14:textId="539D815B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bookmarkStart w:id="3" w:name="_Hlk162701603"/>
            <w:r w:rsidRPr="00026237">
              <w:rPr>
                <w:color w:val="0C1227" w:themeColor="text2"/>
              </w:rPr>
              <w:t>Reading</w:t>
            </w:r>
          </w:p>
        </w:tc>
        <w:tc>
          <w:tcPr>
            <w:tcW w:w="6327" w:type="dxa"/>
          </w:tcPr>
          <w:p w14:paraId="38AE16EE" w14:textId="29C0034C" w:rsidR="00CF29BC" w:rsidRPr="00735475" w:rsidRDefault="00AC1E11" w:rsidP="008E7B94">
            <w:pPr>
              <w:pStyle w:val="SIBulletList1"/>
            </w:pPr>
            <w:r w:rsidRPr="00735475">
              <w:t xml:space="preserve">Source and interpret the requirements of the </w:t>
            </w:r>
            <w:r w:rsidR="005026E9">
              <w:t>industry code of practice</w:t>
            </w:r>
            <w:r w:rsidRPr="00735475">
              <w:t xml:space="preserve"> </w:t>
            </w:r>
          </w:p>
        </w:tc>
      </w:tr>
      <w:tr w:rsidR="00AC1E11" w:rsidRPr="00026237" w14:paraId="02438B93" w14:textId="77777777" w:rsidTr="000F31BE">
        <w:tc>
          <w:tcPr>
            <w:tcW w:w="2689" w:type="dxa"/>
          </w:tcPr>
          <w:p w14:paraId="48007770" w14:textId="3FD4F4F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Writing</w:t>
            </w:r>
          </w:p>
        </w:tc>
        <w:tc>
          <w:tcPr>
            <w:tcW w:w="6327" w:type="dxa"/>
          </w:tcPr>
          <w:p w14:paraId="54F2D0DD" w14:textId="530B1632" w:rsidR="00AC1E11" w:rsidRPr="00735475" w:rsidRDefault="00AC1E11" w:rsidP="008E7B94">
            <w:pPr>
              <w:pStyle w:val="SIBulletList1"/>
            </w:pPr>
            <w:r w:rsidRPr="00735475">
              <w:t xml:space="preserve">Complete </w:t>
            </w:r>
            <w:r w:rsidR="005026E9">
              <w:t>W</w:t>
            </w:r>
            <w:r w:rsidR="009C2653">
              <w:t xml:space="preserve">ool </w:t>
            </w:r>
            <w:r w:rsidR="005026E9">
              <w:t>C</w:t>
            </w:r>
            <w:r w:rsidR="009C2653">
              <w:t>lasser</w:t>
            </w:r>
            <w:r w:rsidR="009C2653" w:rsidRPr="00735475">
              <w:t xml:space="preserve"> </w:t>
            </w:r>
            <w:r w:rsidRPr="00735475">
              <w:t>specification and related documents using relevant vocabulary, grammatical structure and conventions appropriate to text and audience </w:t>
            </w:r>
          </w:p>
        </w:tc>
      </w:tr>
      <w:tr w:rsidR="00AC1E11" w:rsidRPr="00026237" w14:paraId="746C5CB4" w14:textId="77777777" w:rsidTr="000F31BE">
        <w:tc>
          <w:tcPr>
            <w:tcW w:w="2689" w:type="dxa"/>
          </w:tcPr>
          <w:p w14:paraId="6DEE648E" w14:textId="5F34A86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6D947C2B" w14:textId="6B5F60F1" w:rsidR="00AC1E11" w:rsidRPr="00735475" w:rsidRDefault="00AC1E11" w:rsidP="00735475">
            <w:pPr>
              <w:pStyle w:val="SIBulletList1"/>
            </w:pPr>
            <w:r w:rsidRPr="00735475">
              <w:t xml:space="preserve">Provide advice on work activity to </w:t>
            </w:r>
            <w:r w:rsidR="002D4088">
              <w:t xml:space="preserve">relevant stakeholders </w:t>
            </w:r>
            <w:r w:rsidRPr="00735475">
              <w:t>using language that is appropriate to the industry</w:t>
            </w:r>
          </w:p>
        </w:tc>
      </w:tr>
      <w:tr w:rsidR="00CF29BC" w:rsidRPr="00026237" w14:paraId="5BE158CD" w14:textId="77777777" w:rsidTr="000F31BE">
        <w:tc>
          <w:tcPr>
            <w:tcW w:w="2689" w:type="dxa"/>
          </w:tcPr>
          <w:p w14:paraId="35FEBD5B" w14:textId="68B7C335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BCC8ACD" w:rsidR="00E4130D" w:rsidRPr="00735475" w:rsidRDefault="00AC1E11" w:rsidP="008E7B94">
            <w:pPr>
              <w:pStyle w:val="SIBulletList1"/>
            </w:pPr>
            <w:r w:rsidRPr="00735475">
              <w:t xml:space="preserve">Use employment agreements </w:t>
            </w:r>
            <w:r w:rsidR="00631158" w:rsidRPr="00735475">
              <w:t xml:space="preserve">and tally books </w:t>
            </w:r>
            <w:r w:rsidRPr="00735475">
              <w:t>to calculate w</w:t>
            </w:r>
            <w:r w:rsidR="00631158" w:rsidRPr="00735475">
              <w:t>ork hours and piece rates</w:t>
            </w:r>
            <w:r w:rsidRPr="00735475">
              <w:t xml:space="preserve"> for contractors </w:t>
            </w:r>
          </w:p>
        </w:tc>
      </w:tr>
    </w:tbl>
    <w:p w14:paraId="412C1AA5" w14:textId="77777777" w:rsidR="00F900CF" w:rsidRPr="00026237" w:rsidRDefault="00F900CF" w:rsidP="00F1749F">
      <w:pPr>
        <w:rPr>
          <w:rStyle w:val="SITempText-Red"/>
          <w:color w:val="0C1227" w:themeColor="text2"/>
        </w:rPr>
      </w:pPr>
    </w:p>
    <w:bookmarkEnd w:id="3"/>
    <w:p w14:paraId="0850A715" w14:textId="7B23F0B7" w:rsidR="00600188" w:rsidRPr="00026237" w:rsidRDefault="00600188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26237" w:rsidRPr="0002623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026237" w:rsidRDefault="00565971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Unit Mapping Information</w:t>
            </w:r>
          </w:p>
        </w:tc>
      </w:tr>
      <w:tr w:rsidR="00026237" w:rsidRPr="00026237" w14:paraId="35A32840" w14:textId="77777777" w:rsidTr="00B12287">
        <w:tc>
          <w:tcPr>
            <w:tcW w:w="2254" w:type="dxa"/>
          </w:tcPr>
          <w:p w14:paraId="7ED4AC5A" w14:textId="79ACE6DD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current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previous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Equivalence status</w:t>
            </w:r>
          </w:p>
        </w:tc>
      </w:tr>
      <w:tr w:rsidR="00026237" w:rsidRPr="00026237" w14:paraId="6AA7F3B3" w14:textId="77777777" w:rsidTr="00B12287">
        <w:tc>
          <w:tcPr>
            <w:tcW w:w="2254" w:type="dxa"/>
          </w:tcPr>
          <w:p w14:paraId="4F4BFAF6" w14:textId="52431676" w:rsidR="002B6FFD" w:rsidRPr="008E7B94" w:rsidRDefault="009B2982" w:rsidP="008E7B94">
            <w:pPr>
              <w:pStyle w:val="SIText"/>
            </w:pPr>
            <w:r w:rsidRPr="008E7B94">
              <w:t>AHCWOL</w:t>
            </w:r>
            <w:r w:rsidR="00713E3C">
              <w:t>411</w:t>
            </w:r>
            <w:r w:rsidRPr="008E7B94">
              <w:t xml:space="preserve"> Document a wool clip</w:t>
            </w:r>
          </w:p>
        </w:tc>
        <w:tc>
          <w:tcPr>
            <w:tcW w:w="2254" w:type="dxa"/>
          </w:tcPr>
          <w:p w14:paraId="30E795CC" w14:textId="7F7AF9D1" w:rsidR="002B6FFD" w:rsidRPr="008E7B94" w:rsidRDefault="009B2982" w:rsidP="008E7B94">
            <w:pPr>
              <w:pStyle w:val="SIText"/>
            </w:pPr>
            <w:r w:rsidRPr="008E7B94">
              <w:t>AHCWOL307 Document a wool clip</w:t>
            </w:r>
          </w:p>
        </w:tc>
        <w:tc>
          <w:tcPr>
            <w:tcW w:w="2254" w:type="dxa"/>
          </w:tcPr>
          <w:p w14:paraId="3B415F35" w14:textId="77777777" w:rsidR="00D10A2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Application clarified </w:t>
            </w:r>
          </w:p>
          <w:p w14:paraId="6FF0BA8D" w14:textId="7DD4E3F1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>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B52FC6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 added context and requirements on quality, biosecurity and traceability requirements</w:t>
            </w:r>
          </w:p>
          <w:p w14:paraId="0131959C" w14:textId="51AF50DD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Foundation </w:t>
            </w:r>
            <w:r w:rsidR="00B52FC6">
              <w:rPr>
                <w:rStyle w:val="SITempText-Green"/>
                <w:color w:val="000000" w:themeColor="text1"/>
                <w:sz w:val="20"/>
              </w:rPr>
              <w:t>s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664521D0" w14:textId="5AE31E1E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="00B52FC6">
              <w:rPr>
                <w:rStyle w:val="SITempText-Green"/>
                <w:color w:val="000000" w:themeColor="text1"/>
                <w:sz w:val="20"/>
              </w:rPr>
              <w:t>p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B52FC6"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3EEE3435" w14:textId="7283702F" w:rsidR="002A58FB" w:rsidRDefault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 w:rsidR="00B52FC6"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vidence</w:t>
            </w:r>
            <w:r w:rsidR="00B52FC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bullet points added </w:t>
            </w:r>
          </w:p>
          <w:p w14:paraId="3F6A7233" w14:textId="61092725" w:rsidR="002B6FFD" w:rsidRPr="00735475" w:rsidRDefault="00926A9A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B52FC6">
              <w:rPr>
                <w:rStyle w:val="SITempText-Green"/>
                <w:color w:val="000000" w:themeColor="text1"/>
                <w:sz w:val="20"/>
              </w:rPr>
              <w:t>c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269262CF" w:rsidR="002B6FFD" w:rsidRPr="00735475" w:rsidRDefault="009B2982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026237" w:rsidRDefault="00B12287" w:rsidP="00FB11E4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26237" w:rsidRPr="00026237" w14:paraId="76707A61" w14:textId="77777777" w:rsidTr="009B3F2C">
        <w:tc>
          <w:tcPr>
            <w:tcW w:w="1980" w:type="dxa"/>
          </w:tcPr>
          <w:p w14:paraId="53A09014" w14:textId="023A8617" w:rsidR="002941AB" w:rsidRPr="00026237" w:rsidRDefault="00473049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38B48093" w14:textId="77777777" w:rsidR="00B52FC6" w:rsidRDefault="00B52FC6" w:rsidP="00B52FC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514002E" w:rsidR="002941AB" w:rsidRPr="00026237" w:rsidRDefault="00B52FC6" w:rsidP="00BB6E0C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3B7A534" w14:textId="48A70B0C" w:rsidR="00D10A2A" w:rsidRDefault="00D10A2A">
      <w:pPr>
        <w:spacing w:after="160"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26237" w:rsidRPr="00026237" w14:paraId="27531A0F" w14:textId="77777777" w:rsidTr="009B3F2C">
        <w:tc>
          <w:tcPr>
            <w:tcW w:w="1980" w:type="dxa"/>
          </w:tcPr>
          <w:p w14:paraId="2BB06914" w14:textId="4D909A33" w:rsidR="00A965FD" w:rsidRPr="00026237" w:rsidRDefault="006163E3" w:rsidP="00B6084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4BDDAFA7" w:rsidR="00A965FD" w:rsidRPr="00026237" w:rsidRDefault="00F647A0" w:rsidP="00E5576D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Assessment requirements for </w:t>
            </w:r>
            <w:bookmarkStart w:id="4" w:name="_Hlk177381029"/>
            <w:bookmarkStart w:id="5" w:name="_Hlk162698256"/>
            <w:r w:rsidR="00AF7DC5" w:rsidRPr="00026237">
              <w:rPr>
                <w:color w:val="0C1227" w:themeColor="text2"/>
              </w:rPr>
              <w:t>AHCWOL</w:t>
            </w:r>
            <w:r w:rsidR="00713E3C">
              <w:rPr>
                <w:color w:val="0C1227" w:themeColor="text2"/>
              </w:rPr>
              <w:t>411</w:t>
            </w:r>
            <w:r w:rsidR="00AF7DC5" w:rsidRPr="00026237">
              <w:rPr>
                <w:color w:val="0C1227" w:themeColor="text2"/>
              </w:rPr>
              <w:t xml:space="preserve"> </w:t>
            </w:r>
            <w:bookmarkEnd w:id="4"/>
            <w:r w:rsidR="00AF7DC5" w:rsidRPr="00026237">
              <w:rPr>
                <w:color w:val="0C1227" w:themeColor="text2"/>
              </w:rPr>
              <w:t>Document a wool clip</w:t>
            </w:r>
            <w:bookmarkEnd w:id="5"/>
          </w:p>
        </w:tc>
      </w:tr>
      <w:tr w:rsidR="00026237" w:rsidRPr="0002623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026237" w:rsidRDefault="004F1592" w:rsidP="009B2D0A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Evidence</w:t>
            </w:r>
          </w:p>
        </w:tc>
      </w:tr>
      <w:tr w:rsidR="00BE6877" w:rsidRPr="0002623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6" w:name="_Hlk162700327"/>
            <w:r w:rsidRPr="0073547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735475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735475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53AC011D" w14:textId="08414726" w:rsidR="001563E8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7" w:name="_Hlk172298866"/>
            <w:bookmarkStart w:id="8" w:name="_Hlk163399125"/>
            <w:r w:rsidRPr="0073547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3F07B5" w:rsidRPr="00735475">
              <w:rPr>
                <w:rStyle w:val="SITempText-Blue"/>
                <w:color w:val="000000" w:themeColor="text1"/>
                <w:sz w:val="20"/>
              </w:rPr>
              <w:t xml:space="preserve"> documented </w:t>
            </w:r>
            <w:r w:rsidR="001563E8" w:rsidRPr="00735475">
              <w:rPr>
                <w:rStyle w:val="SITempText-Blue"/>
                <w:color w:val="000000" w:themeColor="text1"/>
                <w:sz w:val="20"/>
              </w:rPr>
              <w:t xml:space="preserve">wool clips 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with the use of </w:t>
            </w:r>
            <w:r w:rsidR="00611721">
              <w:rPr>
                <w:rStyle w:val="SITempText-Blue"/>
                <w:color w:val="000000" w:themeColor="text1"/>
                <w:sz w:val="20"/>
              </w:rPr>
              <w:t>digital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consignment</w:t>
            </w:r>
            <w:r w:rsidR="002D4088">
              <w:rPr>
                <w:rStyle w:val="SITempText-Blue"/>
                <w:color w:val="000000" w:themeColor="text1"/>
                <w:sz w:val="20"/>
              </w:rPr>
              <w:t>,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specification and the </w:t>
            </w:r>
            <w:r w:rsidR="00F07B11">
              <w:rPr>
                <w:rStyle w:val="SITempText-Blue"/>
                <w:color w:val="000000" w:themeColor="text1"/>
                <w:sz w:val="20"/>
              </w:rPr>
              <w:t>industry</w:t>
            </w:r>
            <w:r w:rsidR="005026E9">
              <w:rPr>
                <w:rStyle w:val="SITempText-Blue"/>
                <w:color w:val="000000" w:themeColor="text1"/>
                <w:sz w:val="20"/>
              </w:rPr>
              <w:t xml:space="preserve"> wool</w:t>
            </w:r>
            <w:r w:rsidR="002D4088">
              <w:rPr>
                <w:rStyle w:val="SITempText-Blue"/>
                <w:color w:val="000000" w:themeColor="text1"/>
                <w:sz w:val="20"/>
              </w:rPr>
              <w:t xml:space="preserve"> declaration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1563E8" w:rsidRPr="00735475">
              <w:rPr>
                <w:rStyle w:val="SITempText-Blue"/>
                <w:color w:val="000000" w:themeColor="text1"/>
                <w:sz w:val="20"/>
              </w:rPr>
              <w:t>on at least one occasion for each of the following:</w:t>
            </w:r>
          </w:p>
          <w:bookmarkEnd w:id="7"/>
          <w:p w14:paraId="2F7CC8C3" w14:textId="7F96022B" w:rsidR="001563E8" w:rsidRPr="00735475" w:rsidRDefault="00B52FC6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fine/superfine merino</w:t>
            </w:r>
          </w:p>
          <w:p w14:paraId="0BF9DA02" w14:textId="3FD67D4B" w:rsidR="001563E8" w:rsidRPr="00735475" w:rsidRDefault="00B52FC6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medium/strong merino</w:t>
            </w:r>
          </w:p>
          <w:p w14:paraId="4FEC6869" w14:textId="0DF6B4BF" w:rsidR="00A10964" w:rsidRPr="00026237" w:rsidRDefault="00B52FC6" w:rsidP="00330BED">
            <w:pPr>
              <w:pStyle w:val="SIBulletList1"/>
              <w:rPr>
                <w:color w:val="0C1227" w:themeColor="text2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crossbred.</w:t>
            </w:r>
            <w:bookmarkEnd w:id="6"/>
            <w:bookmarkEnd w:id="8"/>
          </w:p>
        </w:tc>
      </w:tr>
    </w:tbl>
    <w:p w14:paraId="6BD4ACCD" w14:textId="55E30F8D" w:rsidR="00B93720" w:rsidRPr="00026237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6C17850" w14:textId="77777777" w:rsidTr="000F31BE">
        <w:tc>
          <w:tcPr>
            <w:tcW w:w="9016" w:type="dxa"/>
          </w:tcPr>
          <w:p w14:paraId="43EC2E85" w14:textId="5681FEC9" w:rsidR="004D6F12" w:rsidRPr="00026237" w:rsidRDefault="00AF6FF0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Knowledge </w:t>
            </w:r>
            <w:r w:rsidR="004D6F12" w:rsidRPr="00026237">
              <w:rPr>
                <w:color w:val="0C1227" w:themeColor="text2"/>
              </w:rPr>
              <w:t>Evidence</w:t>
            </w:r>
          </w:p>
        </w:tc>
      </w:tr>
      <w:tr w:rsidR="004D6F12" w:rsidRPr="00026237" w14:paraId="757A2345" w14:textId="77777777" w:rsidTr="000F31BE">
        <w:tc>
          <w:tcPr>
            <w:tcW w:w="9016" w:type="dxa"/>
          </w:tcPr>
          <w:p w14:paraId="1FBA571C" w14:textId="202D2ABF" w:rsidR="004D6F12" w:rsidRPr="00735475" w:rsidRDefault="0073329E" w:rsidP="0094038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C9D600C" w14:textId="22FA38AB" w:rsidR="00CA7F83" w:rsidRPr="00330BED" w:rsidRDefault="00CA7F83" w:rsidP="00727D75">
            <w:pPr>
              <w:pStyle w:val="SIBulletList1"/>
              <w:rPr>
                <w:color w:val="0C1227" w:themeColor="text2"/>
              </w:rPr>
            </w:pPr>
            <w:r w:rsidRPr="002D5B77">
              <w:rPr>
                <w:color w:val="auto"/>
                <w:lang w:eastAsia="en-AU"/>
              </w:rPr>
              <w:t xml:space="preserve">features of </w:t>
            </w:r>
            <w:r>
              <w:rPr>
                <w:color w:val="auto"/>
                <w:lang w:eastAsia="en-AU"/>
              </w:rPr>
              <w:t xml:space="preserve">relevant industry quality standards and codes of practice, including </w:t>
            </w:r>
            <w:r w:rsidRPr="002D5B77">
              <w:rPr>
                <w:color w:val="auto"/>
                <w:lang w:eastAsia="en-AU"/>
              </w:rPr>
              <w:t>the Code of Practice for the Preparation of Australian</w:t>
            </w:r>
            <w:r>
              <w:rPr>
                <w:color w:val="auto"/>
                <w:lang w:eastAsia="en-AU"/>
              </w:rPr>
              <w:t xml:space="preserve"> </w:t>
            </w:r>
            <w:r w:rsidR="00B52FC6">
              <w:rPr>
                <w:color w:val="auto"/>
                <w:lang w:eastAsia="en-AU"/>
              </w:rPr>
              <w:t xml:space="preserve">Wool Clips </w:t>
            </w:r>
            <w:r>
              <w:rPr>
                <w:color w:val="auto"/>
                <w:lang w:eastAsia="en-AU"/>
              </w:rPr>
              <w:t>and National Wool Declaration</w:t>
            </w:r>
            <w:r w:rsidR="00B52FC6">
              <w:rPr>
                <w:color w:val="auto"/>
                <w:lang w:eastAsia="en-AU"/>
              </w:rPr>
              <w:t xml:space="preserve"> (NWD)</w:t>
            </w:r>
          </w:p>
          <w:p w14:paraId="056E6290" w14:textId="7F7F5B8A" w:rsidR="005561B4" w:rsidRDefault="005561B4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identification of classed wool</w:t>
            </w:r>
          </w:p>
          <w:p w14:paraId="4B12BECB" w14:textId="06AD4C1E" w:rsidR="00DD0840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mob identification and </w:t>
            </w:r>
            <w:r w:rsidR="005026E9">
              <w:rPr>
                <w:color w:val="0C1227" w:themeColor="text2"/>
              </w:rPr>
              <w:t>m</w:t>
            </w:r>
            <w:r>
              <w:rPr>
                <w:color w:val="0C1227" w:themeColor="text2"/>
              </w:rPr>
              <w:t xml:space="preserve">edullated </w:t>
            </w:r>
            <w:r w:rsidR="005026E9">
              <w:rPr>
                <w:color w:val="0C1227" w:themeColor="text2"/>
              </w:rPr>
              <w:t>f</w:t>
            </w:r>
            <w:r>
              <w:rPr>
                <w:color w:val="0C1227" w:themeColor="text2"/>
              </w:rPr>
              <w:t xml:space="preserve">ibre </w:t>
            </w:r>
            <w:r w:rsidR="005026E9">
              <w:rPr>
                <w:color w:val="0C1227" w:themeColor="text2"/>
              </w:rPr>
              <w:t>r</w:t>
            </w:r>
            <w:r>
              <w:rPr>
                <w:color w:val="0C1227" w:themeColor="text2"/>
              </w:rPr>
              <w:t xml:space="preserve">isk </w:t>
            </w:r>
            <w:r w:rsidR="005026E9">
              <w:rPr>
                <w:color w:val="0C1227" w:themeColor="text2"/>
              </w:rPr>
              <w:t>identification</w:t>
            </w:r>
          </w:p>
          <w:p w14:paraId="53E7C6A0" w14:textId="10F211EA" w:rsidR="00DD0840" w:rsidRPr="00026237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grower obligations and declaration </w:t>
            </w:r>
          </w:p>
          <w:p w14:paraId="73A7FEE8" w14:textId="1C78DAD9" w:rsidR="00377BD2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requirements for the completion of a</w:t>
            </w:r>
            <w:r w:rsidR="00611721">
              <w:rPr>
                <w:color w:val="0C1227" w:themeColor="text2"/>
              </w:rPr>
              <w:t xml:space="preserve"> digital</w:t>
            </w:r>
            <w:r w:rsidR="00B80A21">
              <w:rPr>
                <w:color w:val="0C1227" w:themeColor="text2"/>
              </w:rPr>
              <w:t xml:space="preserve"> wool </w:t>
            </w:r>
            <w:r w:rsidRPr="00026237">
              <w:rPr>
                <w:color w:val="0C1227" w:themeColor="text2"/>
              </w:rPr>
              <w:t>clip specification</w:t>
            </w:r>
          </w:p>
          <w:p w14:paraId="6E20558E" w14:textId="61A161D5" w:rsidR="00DD0840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consignment note features – premiums and discounts for wool characteristics</w:t>
            </w:r>
          </w:p>
          <w:p w14:paraId="6D1ABF7C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pressing and branding requirements</w:t>
            </w:r>
          </w:p>
          <w:p w14:paraId="3630D988" w14:textId="4AC390D6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skirting technique </w:t>
            </w:r>
            <w:r w:rsidR="008F033A">
              <w:rPr>
                <w:color w:val="0C1227" w:themeColor="text2"/>
              </w:rPr>
              <w:t>supervision</w:t>
            </w:r>
          </w:p>
          <w:p w14:paraId="0EEAECBE" w14:textId="1AEB9593" w:rsidR="00377BD2" w:rsidRPr="00026237" w:rsidRDefault="005026E9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W</w:t>
            </w:r>
            <w:r w:rsidR="006A1B50">
              <w:rPr>
                <w:color w:val="0C1227" w:themeColor="text2"/>
              </w:rPr>
              <w:t xml:space="preserve">ool </w:t>
            </w:r>
            <w:r>
              <w:rPr>
                <w:color w:val="0C1227" w:themeColor="text2"/>
              </w:rPr>
              <w:t>C</w:t>
            </w:r>
            <w:r w:rsidR="006A1B50">
              <w:rPr>
                <w:color w:val="0C1227" w:themeColor="text2"/>
              </w:rPr>
              <w:t>lasser’s wage</w:t>
            </w:r>
            <w:r w:rsidR="008F033A">
              <w:rPr>
                <w:color w:val="0C1227" w:themeColor="text2"/>
              </w:rPr>
              <w:t xml:space="preserve"> statements</w:t>
            </w:r>
            <w:r w:rsidR="001B7212">
              <w:rPr>
                <w:color w:val="0C1227" w:themeColor="text2"/>
              </w:rPr>
              <w:t xml:space="preserve"> and</w:t>
            </w:r>
            <w:r w:rsidR="006A1B50">
              <w:rPr>
                <w:color w:val="0C1227" w:themeColor="text2"/>
              </w:rPr>
              <w:t xml:space="preserve"> </w:t>
            </w:r>
            <w:r w:rsidR="00377BD2" w:rsidRPr="00026237">
              <w:rPr>
                <w:color w:val="0C1227" w:themeColor="text2"/>
              </w:rPr>
              <w:t>employment conditions for a range of workers in a wool harvesting team</w:t>
            </w:r>
          </w:p>
          <w:p w14:paraId="6588DC35" w14:textId="204050F2" w:rsidR="00377BD2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documentation requirements </w:t>
            </w:r>
            <w:r w:rsidR="00631158">
              <w:rPr>
                <w:color w:val="0C1227" w:themeColor="text2"/>
              </w:rPr>
              <w:t xml:space="preserve">using available technology </w:t>
            </w:r>
            <w:r w:rsidRPr="00026237">
              <w:rPr>
                <w:color w:val="0C1227" w:themeColor="text2"/>
              </w:rPr>
              <w:t>for wool clip preparation and shearing operations</w:t>
            </w:r>
            <w:r w:rsidR="00D10A2A">
              <w:rPr>
                <w:color w:val="0C1227" w:themeColor="text2"/>
              </w:rPr>
              <w:t>, including</w:t>
            </w:r>
            <w:r w:rsidR="00631158">
              <w:rPr>
                <w:color w:val="0C1227" w:themeColor="text2"/>
              </w:rPr>
              <w:t>:</w:t>
            </w:r>
          </w:p>
          <w:p w14:paraId="4AAAA61B" w14:textId="667CADE6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tally books</w:t>
            </w:r>
          </w:p>
          <w:p w14:paraId="58284EA8" w14:textId="465FB269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wool books</w:t>
            </w:r>
          </w:p>
          <w:p w14:paraId="604C4FDE" w14:textId="5B8EBF52" w:rsidR="00631158" w:rsidRPr="00631158" w:rsidRDefault="005026E9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 xml:space="preserve">ool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>lasser</w:t>
            </w:r>
            <w:r>
              <w:rPr>
                <w:rFonts w:ascii="Arial" w:hAnsi="Arial" w:cs="Arial"/>
                <w:sz w:val="20"/>
                <w:szCs w:val="20"/>
              </w:rPr>
              <w:t>’s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 xml:space="preserve"> specifications</w:t>
            </w:r>
          </w:p>
          <w:p w14:paraId="35811B25" w14:textId="0E4E8C53" w:rsidR="00631158" w:rsidRPr="00631158" w:rsidRDefault="00DD0840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consignment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note</w:t>
            </w:r>
            <w:proofErr w:type="gramEnd"/>
          </w:p>
          <w:p w14:paraId="2F58EFDB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bale traceability requirements, including:</w:t>
            </w:r>
          </w:p>
          <w:p w14:paraId="657C01D5" w14:textId="1AFDCF0E" w:rsidR="009B2982" w:rsidRPr="00026237" w:rsidRDefault="005026E9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digital wool clip documentation</w:t>
            </w:r>
          </w:p>
          <w:p w14:paraId="615F34F3" w14:textId="61F51DF1" w:rsidR="009B2982" w:rsidRPr="00026237" w:rsidRDefault="009B2982" w:rsidP="00B80A21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5026E9">
              <w:rPr>
                <w:color w:val="0C1227" w:themeColor="text2"/>
              </w:rPr>
              <w:t>individual</w:t>
            </w:r>
            <w:r w:rsidR="002D4088" w:rsidRPr="005026E9">
              <w:rPr>
                <w:color w:val="0C1227" w:themeColor="text2"/>
              </w:rPr>
              <w:t>/unique</w:t>
            </w:r>
            <w:r w:rsidRPr="005026E9">
              <w:rPr>
                <w:color w:val="0C1227" w:themeColor="text2"/>
              </w:rPr>
              <w:t xml:space="preserve"> bale numbering and bale labels</w:t>
            </w:r>
          </w:p>
          <w:p w14:paraId="1C7F46B1" w14:textId="15FD1AD7" w:rsidR="009B2982" w:rsidRPr="005026E9" w:rsidRDefault="009B2982" w:rsidP="005026E9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5026E9">
              <w:rPr>
                <w:color w:val="0C1227" w:themeColor="text2"/>
              </w:rPr>
              <w:t xml:space="preserve">property identification </w:t>
            </w:r>
            <w:r w:rsidR="003420F3">
              <w:rPr>
                <w:color w:val="0C1227" w:themeColor="text2"/>
              </w:rPr>
              <w:t>code (PIC)</w:t>
            </w:r>
          </w:p>
          <w:p w14:paraId="2CCDFD46" w14:textId="2BF8D9C2" w:rsidR="00A10964" w:rsidRPr="00D10A2A" w:rsidRDefault="009B2982" w:rsidP="00330BED">
            <w:pPr>
              <w:pStyle w:val="SIBulletList1"/>
              <w:rPr>
                <w:color w:val="0C1227" w:themeColor="text2"/>
              </w:rPr>
            </w:pPr>
            <w:r w:rsidRPr="009A5952">
              <w:rPr>
                <w:color w:val="0C1227" w:themeColor="text2"/>
              </w:rPr>
              <w:t xml:space="preserve">requirements of </w:t>
            </w:r>
            <w:r w:rsidR="009C2653" w:rsidRPr="009A5952">
              <w:rPr>
                <w:color w:val="0C1227" w:themeColor="text2"/>
              </w:rPr>
              <w:t>work health</w:t>
            </w:r>
            <w:r w:rsidRPr="009A5952">
              <w:rPr>
                <w:color w:val="0C1227" w:themeColor="text2"/>
              </w:rPr>
              <w:t xml:space="preserve"> and safety (WHS) and biosecurity standards</w:t>
            </w:r>
            <w:r w:rsidR="00995716">
              <w:rPr>
                <w:color w:val="0C1227" w:themeColor="text2"/>
              </w:rPr>
              <w:t>,</w:t>
            </w:r>
            <w:r w:rsidRPr="009A5952">
              <w:rPr>
                <w:color w:val="0C1227" w:themeColor="text2"/>
              </w:rPr>
              <w:t xml:space="preserve"> codes of practice and policies</w:t>
            </w:r>
            <w:r w:rsidR="00940387" w:rsidRPr="009A5952">
              <w:rPr>
                <w:color w:val="0C1227" w:themeColor="text2"/>
              </w:rPr>
              <w:t>.</w:t>
            </w:r>
          </w:p>
        </w:tc>
      </w:tr>
    </w:tbl>
    <w:p w14:paraId="02D86D77" w14:textId="7FEC3527" w:rsidR="004D6F12" w:rsidRPr="00026237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876F913" w14:textId="77777777" w:rsidTr="000F31BE">
        <w:tc>
          <w:tcPr>
            <w:tcW w:w="9016" w:type="dxa"/>
          </w:tcPr>
          <w:p w14:paraId="188C4670" w14:textId="1035B095" w:rsidR="00AF6FF0" w:rsidRPr="00026237" w:rsidRDefault="000D2541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Assessment Conditions</w:t>
            </w:r>
          </w:p>
        </w:tc>
      </w:tr>
      <w:tr w:rsidR="00AF6FF0" w:rsidRPr="00026237" w14:paraId="784BABB7" w14:textId="77777777" w:rsidTr="000F31BE">
        <w:tc>
          <w:tcPr>
            <w:tcW w:w="9016" w:type="dxa"/>
          </w:tcPr>
          <w:p w14:paraId="35887BEE" w14:textId="5537E536" w:rsidR="00834C3B" w:rsidRPr="00735475" w:rsidRDefault="00834C3B" w:rsidP="00834C3B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4665CF9D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physical conditions:</w:t>
            </w:r>
          </w:p>
          <w:p w14:paraId="4ADAA33C" w14:textId="77777777" w:rsidR="00026237" w:rsidRPr="00735475" w:rsidRDefault="00026237" w:rsidP="00026237">
            <w:pPr>
              <w:pStyle w:val="SIBulletList1"/>
              <w:numPr>
                <w:ilvl w:val="0"/>
                <w:numId w:val="8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40B50F89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resources, equipment and materials:</w:t>
            </w:r>
          </w:p>
          <w:p w14:paraId="7D21D355" w14:textId="023C3131" w:rsidR="00026237" w:rsidRPr="00735475" w:rsidRDefault="00026237" w:rsidP="00026237">
            <w:pPr>
              <w:pStyle w:val="SIBulletList1"/>
              <w:numPr>
                <w:ilvl w:val="0"/>
                <w:numId w:val="9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equipment and materials appropriate to document a wool clip</w:t>
            </w:r>
          </w:p>
          <w:p w14:paraId="15B5588C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relationships:</w:t>
            </w:r>
          </w:p>
          <w:p w14:paraId="0CB257FD" w14:textId="004EFC7A" w:rsidR="00026237" w:rsidRPr="00735475" w:rsidRDefault="00631158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wool harvesting team</w:t>
            </w:r>
          </w:p>
          <w:p w14:paraId="71388612" w14:textId="233D280E" w:rsidR="00631158" w:rsidRPr="00735475" w:rsidRDefault="00053FF4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owner</w:t>
            </w:r>
            <w:r w:rsidR="00631158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/manager</w:t>
            </w:r>
          </w:p>
          <w:p w14:paraId="69129F4A" w14:textId="6FB517EC" w:rsidR="00026237" w:rsidRPr="00735475" w:rsidRDefault="00DD0840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w</w:t>
            </w:r>
            <w:r>
              <w:rPr>
                <w:rStyle w:val="SITempText-Blue"/>
                <w:rFonts w:cstheme="minorHAnsi"/>
                <w:color w:val="0C1227" w:themeColor="text2"/>
                <w:sz w:val="20"/>
                <w:szCs w:val="20"/>
              </w:rPr>
              <w:t xml:space="preserve">ool </w:t>
            </w:r>
            <w:r w:rsidR="00026237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selling </w:t>
            </w:r>
            <w: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</w:t>
            </w:r>
            <w:r>
              <w:rPr>
                <w:rStyle w:val="SITempText-Blue"/>
                <w:rFonts w:cstheme="minorHAnsi"/>
                <w:color w:val="0C1227" w:themeColor="text2"/>
                <w:sz w:val="20"/>
                <w:szCs w:val="20"/>
              </w:rPr>
              <w:t xml:space="preserve">epresentative </w:t>
            </w:r>
            <w:r w:rsidR="00026237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broker or buyer</w:t>
            </w:r>
            <w:r w:rsidR="00995716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.</w:t>
            </w:r>
          </w:p>
          <w:p w14:paraId="653BC508" w14:textId="77777777" w:rsidR="00CD3DE8" w:rsidRPr="00735475" w:rsidRDefault="004A05F4" w:rsidP="00752951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68811566" w:rsidR="006F4046" w:rsidRPr="00026237" w:rsidRDefault="00DC6C3D" w:rsidP="00752951">
            <w:pPr>
              <w:pStyle w:val="SIText"/>
              <w:rPr>
                <w:color w:val="0C1227" w:themeColor="text2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Assessors must currently </w:t>
            </w:r>
            <w:r w:rsidR="00AC1E11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be </w:t>
            </w: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registered with the Australian Wool Exchange as Australian Wool </w:t>
            </w:r>
            <w:r w:rsidR="005026E9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C</w:t>
            </w: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lassers.</w:t>
            </w:r>
          </w:p>
        </w:tc>
      </w:tr>
    </w:tbl>
    <w:p w14:paraId="23C004FE" w14:textId="263EB98E" w:rsidR="00AF6FF0" w:rsidRPr="00026237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026237" w14:paraId="6E2F8A56" w14:textId="77777777" w:rsidTr="000F31BE">
        <w:tc>
          <w:tcPr>
            <w:tcW w:w="1980" w:type="dxa"/>
          </w:tcPr>
          <w:p w14:paraId="5F833BB7" w14:textId="77777777" w:rsidR="00CD3DE8" w:rsidRPr="00026237" w:rsidRDefault="00CD3DE8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4F25D21F" w14:textId="77777777" w:rsidR="00995716" w:rsidRDefault="00995716" w:rsidP="00995716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EB1AE7B" w:rsidR="00CD3DE8" w:rsidRPr="00026237" w:rsidRDefault="00995716" w:rsidP="00456AA0">
            <w:pPr>
              <w:pStyle w:val="SIText"/>
              <w:rPr>
                <w:color w:val="0C1227" w:themeColor="text2"/>
              </w:rPr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026237" w:rsidRDefault="00CD3DE8" w:rsidP="00F1749F">
      <w:pPr>
        <w:rPr>
          <w:color w:val="0C1227" w:themeColor="text2"/>
        </w:rPr>
      </w:pPr>
    </w:p>
    <w:sectPr w:rsidR="00CD3DE8" w:rsidRPr="0002623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C732F" w14:textId="77777777" w:rsidR="003B114B" w:rsidRDefault="003B114B" w:rsidP="00A31F58">
      <w:r>
        <w:separator/>
      </w:r>
    </w:p>
  </w:endnote>
  <w:endnote w:type="continuationSeparator" w:id="0">
    <w:p w14:paraId="1D6BD0F1" w14:textId="77777777" w:rsidR="003B114B" w:rsidRDefault="003B114B" w:rsidP="00A3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026DC" w14:textId="77777777" w:rsidR="003B114B" w:rsidRDefault="003B114B" w:rsidP="00A31F58">
      <w:r>
        <w:separator/>
      </w:r>
    </w:p>
  </w:footnote>
  <w:footnote w:type="continuationSeparator" w:id="0">
    <w:p w14:paraId="28F6216E" w14:textId="77777777" w:rsidR="003B114B" w:rsidRDefault="003B114B" w:rsidP="00A31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FAC47A1" w:rsidR="00A31F58" w:rsidRPr="00735475" w:rsidRDefault="004908D5" w:rsidP="00AF7DC5">
    <w:pPr>
      <w:pStyle w:val="Header"/>
      <w:rPr>
        <w:rFonts w:asciiTheme="minorHAnsi" w:hAnsiTheme="minorHAnsi" w:cstheme="minorHAnsi"/>
        <w:sz w:val="20"/>
        <w:szCs w:val="20"/>
      </w:rPr>
    </w:pPr>
    <w:sdt>
      <w:sdtPr>
        <w:id w:val="8302558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292C6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7DC5" w:rsidRPr="00735475">
      <w:rPr>
        <w:rFonts w:asciiTheme="minorHAnsi" w:hAnsiTheme="minorHAnsi" w:cstheme="minorHAnsi"/>
        <w:sz w:val="20"/>
        <w:szCs w:val="20"/>
      </w:rPr>
      <w:t>AHCWOL</w:t>
    </w:r>
    <w:r w:rsidR="00713E3C">
      <w:rPr>
        <w:rFonts w:asciiTheme="minorHAnsi" w:hAnsiTheme="minorHAnsi" w:cstheme="minorHAnsi"/>
        <w:sz w:val="20"/>
        <w:szCs w:val="20"/>
      </w:rPr>
      <w:t>411</w:t>
    </w:r>
    <w:r w:rsidR="00AF7DC5" w:rsidRPr="00735475">
      <w:rPr>
        <w:rFonts w:asciiTheme="minorHAnsi" w:hAnsiTheme="minorHAnsi" w:cstheme="minorHAnsi"/>
        <w:sz w:val="20"/>
        <w:szCs w:val="20"/>
      </w:rPr>
      <w:t xml:space="preserve"> Document a wool clip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736E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52D43"/>
    <w:multiLevelType w:val="multilevel"/>
    <w:tmpl w:val="3EBE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5B75"/>
    <w:multiLevelType w:val="hybridMultilevel"/>
    <w:tmpl w:val="88B892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31BEC"/>
    <w:multiLevelType w:val="hybridMultilevel"/>
    <w:tmpl w:val="6D5002F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26482C"/>
    <w:multiLevelType w:val="multilevel"/>
    <w:tmpl w:val="04884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8585E"/>
    <w:multiLevelType w:val="multilevel"/>
    <w:tmpl w:val="B572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C353D5"/>
    <w:multiLevelType w:val="hybridMultilevel"/>
    <w:tmpl w:val="B02E8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33FBA"/>
    <w:multiLevelType w:val="hybridMultilevel"/>
    <w:tmpl w:val="C7B05E80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02E6A250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822693976">
    <w:abstractNumId w:val="6"/>
  </w:num>
  <w:num w:numId="3" w16cid:durableId="164174090">
    <w:abstractNumId w:val="7"/>
  </w:num>
  <w:num w:numId="4" w16cid:durableId="607741130">
    <w:abstractNumId w:val="3"/>
  </w:num>
  <w:num w:numId="5" w16cid:durableId="1427002286">
    <w:abstractNumId w:val="2"/>
  </w:num>
  <w:num w:numId="6" w16cid:durableId="1356228005">
    <w:abstractNumId w:val="5"/>
  </w:num>
  <w:num w:numId="7" w16cid:durableId="163277443">
    <w:abstractNumId w:val="9"/>
  </w:num>
  <w:num w:numId="8" w16cid:durableId="786587308">
    <w:abstractNumId w:val="11"/>
  </w:num>
  <w:num w:numId="9" w16cid:durableId="905065663">
    <w:abstractNumId w:val="1"/>
  </w:num>
  <w:num w:numId="10" w16cid:durableId="834032289">
    <w:abstractNumId w:val="10"/>
  </w:num>
  <w:num w:numId="11" w16cid:durableId="410397029">
    <w:abstractNumId w:val="0"/>
  </w:num>
  <w:num w:numId="12" w16cid:durableId="1595817038">
    <w:abstractNumId w:val="4"/>
  </w:num>
  <w:num w:numId="13" w16cid:durableId="203410742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133"/>
    <w:rsid w:val="000174A4"/>
    <w:rsid w:val="0002319B"/>
    <w:rsid w:val="00025A19"/>
    <w:rsid w:val="00026237"/>
    <w:rsid w:val="00034662"/>
    <w:rsid w:val="00034AD5"/>
    <w:rsid w:val="00053FF4"/>
    <w:rsid w:val="0006755A"/>
    <w:rsid w:val="000A2389"/>
    <w:rsid w:val="000A3C05"/>
    <w:rsid w:val="000C2D63"/>
    <w:rsid w:val="000C695D"/>
    <w:rsid w:val="000D2541"/>
    <w:rsid w:val="000D7106"/>
    <w:rsid w:val="001563E8"/>
    <w:rsid w:val="00165A1B"/>
    <w:rsid w:val="001716E0"/>
    <w:rsid w:val="00181EB8"/>
    <w:rsid w:val="0018209D"/>
    <w:rsid w:val="00191B2B"/>
    <w:rsid w:val="001B320C"/>
    <w:rsid w:val="001B7212"/>
    <w:rsid w:val="001F15A4"/>
    <w:rsid w:val="001F3482"/>
    <w:rsid w:val="001F43AE"/>
    <w:rsid w:val="002024CC"/>
    <w:rsid w:val="002269B6"/>
    <w:rsid w:val="00241F8D"/>
    <w:rsid w:val="00243D66"/>
    <w:rsid w:val="00252B64"/>
    <w:rsid w:val="00260696"/>
    <w:rsid w:val="0028298D"/>
    <w:rsid w:val="002941AB"/>
    <w:rsid w:val="00295311"/>
    <w:rsid w:val="00297568"/>
    <w:rsid w:val="002A4AF9"/>
    <w:rsid w:val="002A58FB"/>
    <w:rsid w:val="002B6FFD"/>
    <w:rsid w:val="002B779C"/>
    <w:rsid w:val="002C51A2"/>
    <w:rsid w:val="002D4088"/>
    <w:rsid w:val="002D45DD"/>
    <w:rsid w:val="002D785C"/>
    <w:rsid w:val="00320155"/>
    <w:rsid w:val="00330BED"/>
    <w:rsid w:val="003420F3"/>
    <w:rsid w:val="003556ED"/>
    <w:rsid w:val="00357C5E"/>
    <w:rsid w:val="00370A20"/>
    <w:rsid w:val="00376E17"/>
    <w:rsid w:val="00377BD2"/>
    <w:rsid w:val="003A599B"/>
    <w:rsid w:val="003B114B"/>
    <w:rsid w:val="003B1505"/>
    <w:rsid w:val="003C2946"/>
    <w:rsid w:val="003C2F6D"/>
    <w:rsid w:val="003F07B5"/>
    <w:rsid w:val="004011B0"/>
    <w:rsid w:val="00403278"/>
    <w:rsid w:val="00405BFD"/>
    <w:rsid w:val="00422906"/>
    <w:rsid w:val="00427903"/>
    <w:rsid w:val="00436CCB"/>
    <w:rsid w:val="00442C66"/>
    <w:rsid w:val="0044538D"/>
    <w:rsid w:val="004523C2"/>
    <w:rsid w:val="00456AA0"/>
    <w:rsid w:val="00456F76"/>
    <w:rsid w:val="00473049"/>
    <w:rsid w:val="00477395"/>
    <w:rsid w:val="004824B2"/>
    <w:rsid w:val="00485D4A"/>
    <w:rsid w:val="004908D5"/>
    <w:rsid w:val="004A05F4"/>
    <w:rsid w:val="004C6933"/>
    <w:rsid w:val="004C71D8"/>
    <w:rsid w:val="004D2FC8"/>
    <w:rsid w:val="004D6F12"/>
    <w:rsid w:val="004F1592"/>
    <w:rsid w:val="005026E9"/>
    <w:rsid w:val="00503C35"/>
    <w:rsid w:val="0050696C"/>
    <w:rsid w:val="00506D70"/>
    <w:rsid w:val="00517713"/>
    <w:rsid w:val="00526457"/>
    <w:rsid w:val="005366D2"/>
    <w:rsid w:val="00536FF7"/>
    <w:rsid w:val="005561B4"/>
    <w:rsid w:val="00565971"/>
    <w:rsid w:val="00574B57"/>
    <w:rsid w:val="00584F93"/>
    <w:rsid w:val="005957BA"/>
    <w:rsid w:val="005E549C"/>
    <w:rsid w:val="005E7C5F"/>
    <w:rsid w:val="00600188"/>
    <w:rsid w:val="00602369"/>
    <w:rsid w:val="00611721"/>
    <w:rsid w:val="006163E3"/>
    <w:rsid w:val="00631158"/>
    <w:rsid w:val="006474E2"/>
    <w:rsid w:val="00657088"/>
    <w:rsid w:val="00663B83"/>
    <w:rsid w:val="006A1B50"/>
    <w:rsid w:val="006B17F4"/>
    <w:rsid w:val="006C6745"/>
    <w:rsid w:val="006D24EE"/>
    <w:rsid w:val="006F4046"/>
    <w:rsid w:val="006F6C94"/>
    <w:rsid w:val="00713E3C"/>
    <w:rsid w:val="0071412A"/>
    <w:rsid w:val="00715042"/>
    <w:rsid w:val="00727D75"/>
    <w:rsid w:val="0073050A"/>
    <w:rsid w:val="0073329E"/>
    <w:rsid w:val="00735475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0595"/>
    <w:rsid w:val="007D26C0"/>
    <w:rsid w:val="007D292D"/>
    <w:rsid w:val="007E2D79"/>
    <w:rsid w:val="007E765F"/>
    <w:rsid w:val="007E76B5"/>
    <w:rsid w:val="007F64D4"/>
    <w:rsid w:val="00831440"/>
    <w:rsid w:val="00833178"/>
    <w:rsid w:val="0083441E"/>
    <w:rsid w:val="00834C3B"/>
    <w:rsid w:val="00874912"/>
    <w:rsid w:val="0087617F"/>
    <w:rsid w:val="00881257"/>
    <w:rsid w:val="0088683C"/>
    <w:rsid w:val="008E7B94"/>
    <w:rsid w:val="008F033A"/>
    <w:rsid w:val="009040DB"/>
    <w:rsid w:val="00914B8F"/>
    <w:rsid w:val="0091674B"/>
    <w:rsid w:val="00926A9A"/>
    <w:rsid w:val="00940387"/>
    <w:rsid w:val="0094240E"/>
    <w:rsid w:val="0096322E"/>
    <w:rsid w:val="0097229D"/>
    <w:rsid w:val="00980521"/>
    <w:rsid w:val="00993A65"/>
    <w:rsid w:val="00993B72"/>
    <w:rsid w:val="00995716"/>
    <w:rsid w:val="009A5952"/>
    <w:rsid w:val="009B2982"/>
    <w:rsid w:val="009B2D0A"/>
    <w:rsid w:val="009B3F2C"/>
    <w:rsid w:val="009C0027"/>
    <w:rsid w:val="009C08D2"/>
    <w:rsid w:val="009C2653"/>
    <w:rsid w:val="009F5914"/>
    <w:rsid w:val="00A10964"/>
    <w:rsid w:val="00A173C7"/>
    <w:rsid w:val="00A31F58"/>
    <w:rsid w:val="00A6352D"/>
    <w:rsid w:val="00A711F2"/>
    <w:rsid w:val="00A74884"/>
    <w:rsid w:val="00A854E0"/>
    <w:rsid w:val="00A90B92"/>
    <w:rsid w:val="00A95099"/>
    <w:rsid w:val="00A965FD"/>
    <w:rsid w:val="00A97973"/>
    <w:rsid w:val="00AB033A"/>
    <w:rsid w:val="00AB6DE2"/>
    <w:rsid w:val="00AC1E11"/>
    <w:rsid w:val="00AC3944"/>
    <w:rsid w:val="00AD3EFF"/>
    <w:rsid w:val="00AE4A97"/>
    <w:rsid w:val="00AF1960"/>
    <w:rsid w:val="00AF6FF0"/>
    <w:rsid w:val="00AF7DC5"/>
    <w:rsid w:val="00B02D10"/>
    <w:rsid w:val="00B10BEB"/>
    <w:rsid w:val="00B12287"/>
    <w:rsid w:val="00B1796F"/>
    <w:rsid w:val="00B214C8"/>
    <w:rsid w:val="00B35146"/>
    <w:rsid w:val="00B52FC6"/>
    <w:rsid w:val="00B55FD2"/>
    <w:rsid w:val="00B6084E"/>
    <w:rsid w:val="00B654CA"/>
    <w:rsid w:val="00B6649F"/>
    <w:rsid w:val="00B76695"/>
    <w:rsid w:val="00B80A21"/>
    <w:rsid w:val="00B93720"/>
    <w:rsid w:val="00B954D6"/>
    <w:rsid w:val="00B9729C"/>
    <w:rsid w:val="00BB6E0C"/>
    <w:rsid w:val="00BE46B2"/>
    <w:rsid w:val="00BE6877"/>
    <w:rsid w:val="00C07989"/>
    <w:rsid w:val="00C25AFB"/>
    <w:rsid w:val="00C43F3C"/>
    <w:rsid w:val="00C473AF"/>
    <w:rsid w:val="00C636D4"/>
    <w:rsid w:val="00C63F9B"/>
    <w:rsid w:val="00C7169C"/>
    <w:rsid w:val="00CA4DAF"/>
    <w:rsid w:val="00CA7F83"/>
    <w:rsid w:val="00CB334A"/>
    <w:rsid w:val="00CB37E5"/>
    <w:rsid w:val="00CC7280"/>
    <w:rsid w:val="00CD2975"/>
    <w:rsid w:val="00CD3DE8"/>
    <w:rsid w:val="00CE6439"/>
    <w:rsid w:val="00CF29BC"/>
    <w:rsid w:val="00D10A2A"/>
    <w:rsid w:val="00D54FC0"/>
    <w:rsid w:val="00D65E4C"/>
    <w:rsid w:val="00D7107F"/>
    <w:rsid w:val="00D773F4"/>
    <w:rsid w:val="00D807DA"/>
    <w:rsid w:val="00D841E3"/>
    <w:rsid w:val="00D84D8E"/>
    <w:rsid w:val="00D91902"/>
    <w:rsid w:val="00D9385D"/>
    <w:rsid w:val="00DA13E4"/>
    <w:rsid w:val="00DB1384"/>
    <w:rsid w:val="00DB51F6"/>
    <w:rsid w:val="00DC6C3D"/>
    <w:rsid w:val="00DD0840"/>
    <w:rsid w:val="00E12424"/>
    <w:rsid w:val="00E138E9"/>
    <w:rsid w:val="00E37DEC"/>
    <w:rsid w:val="00E4130D"/>
    <w:rsid w:val="00E47868"/>
    <w:rsid w:val="00E54B60"/>
    <w:rsid w:val="00E5576D"/>
    <w:rsid w:val="00E9453A"/>
    <w:rsid w:val="00EB429F"/>
    <w:rsid w:val="00EB7BD5"/>
    <w:rsid w:val="00ED1034"/>
    <w:rsid w:val="00ED76FD"/>
    <w:rsid w:val="00F07B11"/>
    <w:rsid w:val="00F10619"/>
    <w:rsid w:val="00F1749F"/>
    <w:rsid w:val="00F35219"/>
    <w:rsid w:val="00F3546E"/>
    <w:rsid w:val="00F4120A"/>
    <w:rsid w:val="00F4670D"/>
    <w:rsid w:val="00F647A0"/>
    <w:rsid w:val="00F673AE"/>
    <w:rsid w:val="00F71ABC"/>
    <w:rsid w:val="00F900CF"/>
    <w:rsid w:val="00FB11E4"/>
    <w:rsid w:val="00FB419D"/>
    <w:rsid w:val="00FD4E84"/>
    <w:rsid w:val="00FD5B39"/>
    <w:rsid w:val="00FE0399"/>
    <w:rsid w:val="00FE09AF"/>
    <w:rsid w:val="00F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1E11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631158"/>
    <w:pPr>
      <w:numPr>
        <w:ilvl w:val="1"/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TPCMS Check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5ff177b2f34d841fc01a892e8a5c72f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2662375ce580dc39f5eb3f5640364c44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E64741-5180-4777-BE2F-E554C9DDF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03D0E-7730-4900-8547-0748E31906D2}">
  <ds:schemaRefs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2006/documentManagement/types"/>
    <ds:schemaRef ds:uri="93b2b54b-1104-4bd9-954b-25c8ef47b853"/>
    <ds:schemaRef ds:uri="http://schemas.microsoft.com/office/infopath/2007/PartnerControls"/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A0C580-920E-4419-98BC-288226EF1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913</Words>
  <Characters>5829</Characters>
  <Application>Microsoft Office Word</Application>
  <DocSecurity>0</DocSecurity>
  <Lines>187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cp:lastPrinted>2024-03-30T03:48:00Z</cp:lastPrinted>
  <dcterms:created xsi:type="dcterms:W3CDTF">2024-04-07T06:35:00Z</dcterms:created>
  <dcterms:modified xsi:type="dcterms:W3CDTF">2024-11-22T09:37:00Z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