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5DC1C" w14:textId="795CC91E" w:rsidR="00B654CA" w:rsidRPr="00D71C2D" w:rsidRDefault="00B654CA" w:rsidP="00C84FD4">
      <w:pPr>
        <w:rPr>
          <w:rStyle w:val="SITempText-Red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D21F2" w14:paraId="3A6B9120" w14:textId="77777777" w:rsidTr="00DD649C">
        <w:tc>
          <w:tcPr>
            <w:tcW w:w="2689" w:type="dxa"/>
          </w:tcPr>
          <w:p w14:paraId="5BBCEA93" w14:textId="245AFA09" w:rsidR="00DD21F2" w:rsidRDefault="008C7E3C" w:rsidP="000428DF">
            <w:pPr>
              <w:pStyle w:val="SICode"/>
            </w:pPr>
            <w:r>
              <w:t>AHC</w:t>
            </w:r>
            <w:r w:rsidR="00AB0C00">
              <w:t>SS00192</w:t>
            </w:r>
          </w:p>
        </w:tc>
        <w:tc>
          <w:tcPr>
            <w:tcW w:w="6662" w:type="dxa"/>
          </w:tcPr>
          <w:p w14:paraId="797FE470" w14:textId="43A0A05D" w:rsidR="00DD21F2" w:rsidRDefault="008C7E3C" w:rsidP="00D71C2D">
            <w:pPr>
              <w:pStyle w:val="SIComponentTitle"/>
            </w:pPr>
            <w:r>
              <w:t>Introduction to the Wool Harvesting Industry</w:t>
            </w:r>
            <w:r w:rsidR="00D71C2D" w:rsidRPr="00D71C2D">
              <w:t xml:space="preserve"> Skill Set</w:t>
            </w:r>
          </w:p>
        </w:tc>
      </w:tr>
    </w:tbl>
    <w:p w14:paraId="410E666B" w14:textId="2979A23E" w:rsidR="008C6100" w:rsidRDefault="008C6100" w:rsidP="00284A10"/>
    <w:p w14:paraId="3A51E27D" w14:textId="068CB398" w:rsidR="00D71C2D" w:rsidRDefault="005B5BE2" w:rsidP="00505B3C">
      <w:pPr>
        <w:pStyle w:val="SIText-Bold"/>
      </w:pPr>
      <w:r w:rsidRPr="00D64CA0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14:paraId="2923425B" w14:textId="77777777" w:rsidTr="005D294A">
        <w:tc>
          <w:tcPr>
            <w:tcW w:w="2689" w:type="dxa"/>
          </w:tcPr>
          <w:p w14:paraId="06F109D2" w14:textId="390C22DA" w:rsidR="00B10A5E" w:rsidRPr="00D50ED4" w:rsidRDefault="00D50ED4" w:rsidP="00D50ED4">
            <w:pPr>
              <w:pStyle w:val="SIText-Bold"/>
            </w:pPr>
            <w:r w:rsidRPr="00D50ED4">
              <w:t>Release</w:t>
            </w:r>
          </w:p>
        </w:tc>
        <w:tc>
          <w:tcPr>
            <w:tcW w:w="6662" w:type="dxa"/>
          </w:tcPr>
          <w:p w14:paraId="68128272" w14:textId="2BE4958B" w:rsidR="00B10A5E" w:rsidRPr="00D50ED4" w:rsidRDefault="00D50ED4" w:rsidP="00D50ED4">
            <w:pPr>
              <w:pStyle w:val="SIText-Bold"/>
            </w:pPr>
            <w:r w:rsidRPr="00D50ED4">
              <w:t>Comments</w:t>
            </w:r>
          </w:p>
        </w:tc>
      </w:tr>
      <w:tr w:rsidR="00704902" w14:paraId="4823A212" w14:textId="77777777" w:rsidTr="00391041">
        <w:trPr>
          <w:trHeight w:val="634"/>
        </w:trPr>
        <w:tc>
          <w:tcPr>
            <w:tcW w:w="2689" w:type="dxa"/>
          </w:tcPr>
          <w:p w14:paraId="0E374FC9" w14:textId="78A2A681" w:rsidR="00704902" w:rsidRPr="00704902" w:rsidRDefault="00704902" w:rsidP="00D623B7">
            <w:pPr>
              <w:pStyle w:val="SIText"/>
            </w:pPr>
            <w:r w:rsidRPr="00704902">
              <w:t xml:space="preserve">Release </w:t>
            </w:r>
            <w:r w:rsidR="008C7E3C">
              <w:t>1</w:t>
            </w:r>
          </w:p>
        </w:tc>
        <w:tc>
          <w:tcPr>
            <w:tcW w:w="6662" w:type="dxa"/>
          </w:tcPr>
          <w:p w14:paraId="7AFC9D18" w14:textId="28A23236" w:rsidR="00657E06" w:rsidRPr="00704902" w:rsidRDefault="00434C57" w:rsidP="00391041">
            <w:pPr>
              <w:pStyle w:val="SIText"/>
            </w:pPr>
            <w:r w:rsidRPr="00657088">
              <w:t xml:space="preserve">This version released with AHC Agriculture, Horticulture and Conservation and Land Management Training Package </w:t>
            </w:r>
            <w:ins w:id="0" w:author="Elvie Arugay" w:date="2024-11-22T16:01:00Z" w16du:dateUtc="2024-11-22T05:01:00Z">
              <w:r w:rsidR="00C62632">
                <w:t>R</w:t>
              </w:r>
            </w:ins>
            <w:del w:id="1" w:author="Elvie Arugay" w:date="2024-11-22T16:01:00Z" w16du:dateUtc="2024-11-22T05:01:00Z">
              <w:r w:rsidRPr="00657088" w:rsidDel="00C62632">
                <w:delText>r</w:delText>
              </w:r>
            </w:del>
            <w:r w:rsidRPr="00657088">
              <w:t>elease 1</w:t>
            </w:r>
            <w:r>
              <w:t>1</w:t>
            </w:r>
            <w:r w:rsidRPr="00657088">
              <w:t>.0</w:t>
            </w:r>
            <w:r>
              <w:t>.</w:t>
            </w:r>
            <w:r w:rsidR="00871B3E" w:rsidRPr="008C7E3C">
              <w:rPr>
                <w:color w:val="FF0000"/>
              </w:rPr>
              <w:t xml:space="preserve"> </w:t>
            </w:r>
          </w:p>
        </w:tc>
      </w:tr>
    </w:tbl>
    <w:p w14:paraId="6421EC26" w14:textId="1A0D6C3A" w:rsidR="00505B3C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14:paraId="631789AB" w14:textId="77777777" w:rsidTr="00CF4133">
        <w:tc>
          <w:tcPr>
            <w:tcW w:w="9351" w:type="dxa"/>
          </w:tcPr>
          <w:p w14:paraId="412F484F" w14:textId="77777777" w:rsidR="00CF4133" w:rsidRDefault="00CF4133" w:rsidP="005D294A">
            <w:pPr>
              <w:pStyle w:val="SIComponentTitle"/>
            </w:pPr>
            <w:r>
              <w:t>Description</w:t>
            </w:r>
          </w:p>
          <w:p w14:paraId="3F9F7350" w14:textId="02DA0F8C" w:rsidR="00CF4133" w:rsidRPr="00CF4133" w:rsidRDefault="00603BA6" w:rsidP="00603BA6">
            <w:pPr>
              <w:pStyle w:val="SIText"/>
            </w:pPr>
            <w:r>
              <w:t xml:space="preserve">This skill set </w:t>
            </w:r>
            <w:r w:rsidR="008C7E3C">
              <w:t>addresses the skills and knowledge required to identify requirements to commence work in the shearing and wool harvesting industry.</w:t>
            </w:r>
          </w:p>
        </w:tc>
      </w:tr>
      <w:tr w:rsidR="00CF4133" w14:paraId="3AEA8BA6" w14:textId="77777777" w:rsidTr="00CF4133">
        <w:tc>
          <w:tcPr>
            <w:tcW w:w="9351" w:type="dxa"/>
          </w:tcPr>
          <w:p w14:paraId="764BB32F" w14:textId="77777777" w:rsidR="00D93D5C" w:rsidRDefault="00D93D5C" w:rsidP="0074696A">
            <w:pPr>
              <w:pStyle w:val="SIText-Bold"/>
            </w:pPr>
            <w:r>
              <w:t>Pathways Information</w:t>
            </w:r>
          </w:p>
          <w:p w14:paraId="7525819E" w14:textId="441FF5B3" w:rsidR="00CF4133" w:rsidRPr="00ED230C" w:rsidRDefault="00D93D5C" w:rsidP="00ED23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 xml:space="preserve">These units of competency </w:t>
            </w:r>
            <w:r w:rsidR="008C7E3C">
              <w:t xml:space="preserve">provide credit towards </w:t>
            </w:r>
            <w:r w:rsidR="005C222F" w:rsidRPr="00372670">
              <w:rPr>
                <w:i/>
                <w:iCs/>
              </w:rPr>
              <w:t>AHC2</w:t>
            </w:r>
            <w:r w:rsidR="005C222F">
              <w:rPr>
                <w:i/>
                <w:iCs/>
              </w:rPr>
              <w:t>1324</w:t>
            </w:r>
            <w:r w:rsidR="005C222F" w:rsidRPr="00372670">
              <w:rPr>
                <w:i/>
                <w:iCs/>
              </w:rPr>
              <w:t xml:space="preserve"> </w:t>
            </w:r>
            <w:r w:rsidR="00895670" w:rsidRPr="00372670">
              <w:rPr>
                <w:i/>
                <w:iCs/>
              </w:rPr>
              <w:t>Certificate II in Shearing</w:t>
            </w:r>
            <w:r w:rsidR="00895670">
              <w:t xml:space="preserve"> and </w:t>
            </w:r>
            <w:r w:rsidR="005C222F" w:rsidRPr="00372670">
              <w:rPr>
                <w:i/>
                <w:iCs/>
              </w:rPr>
              <w:t>AHC2</w:t>
            </w:r>
            <w:r w:rsidR="005C222F">
              <w:rPr>
                <w:i/>
                <w:iCs/>
              </w:rPr>
              <w:t>1424</w:t>
            </w:r>
            <w:r w:rsidR="005C222F" w:rsidRPr="00372670">
              <w:rPr>
                <w:i/>
                <w:iCs/>
              </w:rPr>
              <w:t xml:space="preserve"> </w:t>
            </w:r>
            <w:r w:rsidR="00895670" w:rsidRPr="00372670">
              <w:rPr>
                <w:i/>
                <w:iCs/>
              </w:rPr>
              <w:t xml:space="preserve">Certificate II in in </w:t>
            </w:r>
            <w:r w:rsidR="00FE5F14">
              <w:rPr>
                <w:i/>
                <w:iCs/>
              </w:rPr>
              <w:t>W</w:t>
            </w:r>
            <w:r w:rsidR="00895670" w:rsidRPr="00372670">
              <w:rPr>
                <w:i/>
                <w:iCs/>
              </w:rPr>
              <w:t xml:space="preserve">ool </w:t>
            </w:r>
            <w:r w:rsidR="00FE5F14">
              <w:rPr>
                <w:i/>
                <w:iCs/>
              </w:rPr>
              <w:t>H</w:t>
            </w:r>
            <w:r w:rsidR="00895670" w:rsidRPr="00372670">
              <w:rPr>
                <w:i/>
                <w:iCs/>
              </w:rPr>
              <w:t>andling</w:t>
            </w:r>
            <w:r w:rsidR="00372670">
              <w:rPr>
                <w:i/>
                <w:iCs/>
              </w:rPr>
              <w:t>.</w:t>
            </w:r>
          </w:p>
        </w:tc>
      </w:tr>
      <w:tr w:rsidR="00CF4133" w14:paraId="712BDDA2" w14:textId="77777777" w:rsidTr="00CF4133">
        <w:tc>
          <w:tcPr>
            <w:tcW w:w="9351" w:type="dxa"/>
          </w:tcPr>
          <w:p w14:paraId="4CD865C6" w14:textId="77777777" w:rsidR="00A578ED" w:rsidRDefault="00A578ED" w:rsidP="0074696A">
            <w:pPr>
              <w:pStyle w:val="SIText-Bold"/>
            </w:pPr>
            <w:r>
              <w:t>Licensing/Regulatory Information</w:t>
            </w:r>
          </w:p>
          <w:p w14:paraId="07EB83CC" w14:textId="5B2D6CBC" w:rsidR="00CF4133" w:rsidRPr="00ED230C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No licensing, legislative or certification requirements apply to this skill set at the time of publication. </w:t>
            </w:r>
          </w:p>
        </w:tc>
      </w:tr>
      <w:tr w:rsidR="00CF4133" w14:paraId="49D0353A" w14:textId="77777777" w:rsidTr="00CF4133">
        <w:tc>
          <w:tcPr>
            <w:tcW w:w="9351" w:type="dxa"/>
          </w:tcPr>
          <w:p w14:paraId="27377A4F" w14:textId="03E2ECD2" w:rsidR="009F26EC" w:rsidRPr="00372670" w:rsidRDefault="009F26EC" w:rsidP="0074696A">
            <w:pPr>
              <w:pStyle w:val="SIText-Bold"/>
            </w:pPr>
            <w:r w:rsidRPr="00372670">
              <w:t>Skill Set Requirements</w:t>
            </w:r>
          </w:p>
          <w:p w14:paraId="229D1C1E" w14:textId="6D1DD280" w:rsidR="005C7415" w:rsidRPr="00372670" w:rsidRDefault="00AB0C00" w:rsidP="005C7415">
            <w:pPr>
              <w:pStyle w:val="SIBulletList1"/>
              <w:rPr>
                <w:color w:val="auto"/>
              </w:rPr>
            </w:pPr>
            <w:r w:rsidRPr="00372670">
              <w:rPr>
                <w:color w:val="auto"/>
              </w:rPr>
              <w:t>AHCLSK2</w:t>
            </w:r>
            <w:r>
              <w:rPr>
                <w:color w:val="auto"/>
              </w:rPr>
              <w:t>34</w:t>
            </w:r>
            <w:r w:rsidRPr="00372670">
              <w:rPr>
                <w:color w:val="auto"/>
              </w:rPr>
              <w:t xml:space="preserve"> </w:t>
            </w:r>
            <w:r w:rsidR="005C7415" w:rsidRPr="00372670">
              <w:rPr>
                <w:color w:val="auto"/>
              </w:rPr>
              <w:t>Apply animal welfare principles to handling and husbandry of livestock</w:t>
            </w:r>
          </w:p>
          <w:p w14:paraId="0D883225" w14:textId="2C216BD1" w:rsidR="005C7415" w:rsidRPr="00372670" w:rsidRDefault="00AB0C00" w:rsidP="005C7415">
            <w:pPr>
              <w:pStyle w:val="SIBulletList1"/>
            </w:pPr>
            <w:r w:rsidRPr="00372670">
              <w:t>AHCSHG2</w:t>
            </w:r>
            <w:r>
              <w:t>1</w:t>
            </w:r>
            <w:r w:rsidRPr="00372670">
              <w:t xml:space="preserve">5 </w:t>
            </w:r>
            <w:r w:rsidR="005C7415" w:rsidRPr="00372670">
              <w:t>Grind combs and cutters for machine shearing</w:t>
            </w:r>
          </w:p>
          <w:p w14:paraId="20E67F06" w14:textId="1931F962" w:rsidR="005C7415" w:rsidRPr="00372670" w:rsidRDefault="00AB0C00" w:rsidP="005C7415">
            <w:pPr>
              <w:pStyle w:val="SIBulletList1"/>
            </w:pPr>
            <w:r w:rsidRPr="00372670">
              <w:t>AHCSHG2</w:t>
            </w:r>
            <w:r>
              <w:t>1</w:t>
            </w:r>
            <w:r w:rsidRPr="00372670">
              <w:t xml:space="preserve">6 </w:t>
            </w:r>
            <w:r w:rsidR="005C7415" w:rsidRPr="00372670">
              <w:t>Prepare handpiece</w:t>
            </w:r>
            <w:r w:rsidR="009F1245" w:rsidRPr="00372670">
              <w:t>s</w:t>
            </w:r>
            <w:r w:rsidR="005C7415" w:rsidRPr="00372670">
              <w:t xml:space="preserve"> and downtube</w:t>
            </w:r>
            <w:r w:rsidR="009F1245" w:rsidRPr="00372670">
              <w:t>s</w:t>
            </w:r>
            <w:r w:rsidR="005C7415" w:rsidRPr="00372670">
              <w:t xml:space="preserve"> for machine shearing</w:t>
            </w:r>
          </w:p>
          <w:p w14:paraId="39D3594D" w14:textId="2D38F0E1" w:rsidR="005C7415" w:rsidRPr="00372670" w:rsidRDefault="00AB0C00" w:rsidP="005C7415">
            <w:pPr>
              <w:pStyle w:val="SIBulletList1"/>
            </w:pPr>
            <w:r w:rsidRPr="00372670">
              <w:t>AHCSHG2</w:t>
            </w:r>
            <w:r>
              <w:t>1</w:t>
            </w:r>
            <w:r w:rsidRPr="00372670">
              <w:t xml:space="preserve">7 </w:t>
            </w:r>
            <w:r w:rsidR="005C7415" w:rsidRPr="00372670">
              <w:t>Undertake basic shearing and crutching</w:t>
            </w:r>
          </w:p>
          <w:p w14:paraId="4661F7EB" w14:textId="77777777" w:rsidR="00005724" w:rsidRPr="00372670" w:rsidRDefault="005C7415" w:rsidP="0074738F">
            <w:pPr>
              <w:pStyle w:val="SIBulletList1"/>
            </w:pPr>
            <w:r w:rsidRPr="00372670">
              <w:t>AHCWHS202 Participate in workplace health and safety processes</w:t>
            </w:r>
          </w:p>
          <w:p w14:paraId="24938133" w14:textId="7EF3E262" w:rsidR="00372670" w:rsidRPr="00372670" w:rsidRDefault="00AC4C31" w:rsidP="00C205AD">
            <w:pPr>
              <w:pStyle w:val="SIBulletList1"/>
            </w:pPr>
            <w:r w:rsidRPr="00372670">
              <w:t>AHCWOL20</w:t>
            </w:r>
            <w:r w:rsidR="00AB0C00">
              <w:t>6</w:t>
            </w:r>
            <w:r w:rsidRPr="00372670">
              <w:t xml:space="preserve"> Perform board duties</w:t>
            </w:r>
          </w:p>
        </w:tc>
      </w:tr>
      <w:tr w:rsidR="00F34BA7" w14:paraId="6E4ACF7B" w14:textId="77777777" w:rsidTr="00CF4133">
        <w:tc>
          <w:tcPr>
            <w:tcW w:w="9351" w:type="dxa"/>
          </w:tcPr>
          <w:p w14:paraId="0FB0381D" w14:textId="77777777" w:rsidR="00870EDD" w:rsidRPr="00372670" w:rsidRDefault="00870EDD" w:rsidP="0074696A">
            <w:pPr>
              <w:pStyle w:val="SIText-Bold"/>
            </w:pPr>
            <w:r w:rsidRPr="00372670">
              <w:t>Target Group</w:t>
            </w:r>
          </w:p>
          <w:p w14:paraId="609FD211" w14:textId="30BCA792" w:rsidR="00F34BA7" w:rsidRPr="00372670" w:rsidRDefault="00870EDD" w:rsidP="00852510">
            <w:pPr>
              <w:pStyle w:val="SIText"/>
            </w:pPr>
            <w:r w:rsidRPr="00372670">
              <w:t xml:space="preserve">This skill set is for </w:t>
            </w:r>
            <w:r w:rsidR="00895670" w:rsidRPr="00372670">
              <w:t>individuals who commence work or undertake training in the shearing and wool harvesting industry.</w:t>
            </w:r>
          </w:p>
        </w:tc>
      </w:tr>
      <w:tr w:rsidR="00F34BA7" w14:paraId="4B0E0F44" w14:textId="77777777" w:rsidTr="00CF4133">
        <w:tc>
          <w:tcPr>
            <w:tcW w:w="9351" w:type="dxa"/>
          </w:tcPr>
          <w:p w14:paraId="61EF3EE2" w14:textId="77777777" w:rsidR="0082762A" w:rsidRDefault="0082762A" w:rsidP="00712628">
            <w:pPr>
              <w:pStyle w:val="SIText-Bold"/>
            </w:pPr>
            <w:r>
              <w:t>Suggested words for Statement of Attainment</w:t>
            </w:r>
          </w:p>
          <w:p w14:paraId="28CC921C" w14:textId="6B806398" w:rsidR="00F34BA7" w:rsidRPr="00F34BA7" w:rsidRDefault="0082762A" w:rsidP="00CE38DD">
            <w:pPr>
              <w:pStyle w:val="SIText"/>
            </w:pPr>
            <w:r w:rsidRPr="00B45423">
              <w:rPr>
                <w:rStyle w:val="SITempText-Red"/>
                <w:color w:val="000000" w:themeColor="text1"/>
                <w:sz w:val="20"/>
              </w:rPr>
              <w:t xml:space="preserve">These competencies from the </w:t>
            </w:r>
            <w:r w:rsidR="00895670" w:rsidRPr="00372670">
              <w:rPr>
                <w:rStyle w:val="SITempText-Red"/>
                <w:i/>
                <w:iCs/>
                <w:color w:val="000000" w:themeColor="text1"/>
                <w:sz w:val="20"/>
              </w:rPr>
              <w:t>AHC Agriculture, Horticulture and Conservation and Land Management Training Package</w:t>
            </w:r>
            <w:r w:rsidR="00895670">
              <w:rPr>
                <w:rStyle w:val="SITempText-Red"/>
                <w:color w:val="000000" w:themeColor="text1"/>
                <w:sz w:val="20"/>
              </w:rPr>
              <w:t xml:space="preserve"> meet industry requirements for entry level in the shearing and wool harvesting industry. </w:t>
            </w:r>
          </w:p>
        </w:tc>
      </w:tr>
    </w:tbl>
    <w:p w14:paraId="0FFD9ED3" w14:textId="3652D147" w:rsidR="00B10A5E" w:rsidRDefault="00B10A5E" w:rsidP="00505B3C">
      <w:pPr>
        <w:pStyle w:val="SIText"/>
      </w:pPr>
    </w:p>
    <w:p w14:paraId="223354D4" w14:textId="77777777" w:rsidR="008D73C3" w:rsidRPr="00505B3C" w:rsidRDefault="008D73C3" w:rsidP="00505B3C">
      <w:pPr>
        <w:pStyle w:val="SIText"/>
      </w:pPr>
    </w:p>
    <w:sectPr w:rsidR="008D73C3" w:rsidRPr="00505B3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41E58" w14:textId="77777777" w:rsidR="007D3843" w:rsidRDefault="007D3843" w:rsidP="008D1353">
      <w:pPr>
        <w:spacing w:after="0" w:line="240" w:lineRule="auto"/>
      </w:pPr>
      <w:r>
        <w:separator/>
      </w:r>
    </w:p>
  </w:endnote>
  <w:endnote w:type="continuationSeparator" w:id="0">
    <w:p w14:paraId="58C816F0" w14:textId="77777777" w:rsidR="007D3843" w:rsidRDefault="007D3843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094AD" w14:textId="77777777" w:rsidR="007D3843" w:rsidRDefault="007D3843" w:rsidP="008D1353">
      <w:pPr>
        <w:spacing w:after="0" w:line="240" w:lineRule="auto"/>
      </w:pPr>
      <w:r>
        <w:separator/>
      </w:r>
    </w:p>
  </w:footnote>
  <w:footnote w:type="continuationSeparator" w:id="0">
    <w:p w14:paraId="6F7E5CCE" w14:textId="77777777" w:rsidR="007D3843" w:rsidRDefault="007D3843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77BA3" w14:textId="69233A3C" w:rsidR="00AE7402" w:rsidRDefault="00895670">
    <w:pPr>
      <w:pStyle w:val="Header"/>
    </w:pPr>
    <w:r>
      <w:t>AHC</w:t>
    </w:r>
    <w:r w:rsidR="00AB0C00">
      <w:t>SS00192</w:t>
    </w:r>
    <w:r>
      <w:t xml:space="preserve"> Introduction to the Wool Harvesting Industry</w:t>
    </w:r>
    <w:r w:rsidRPr="00D71C2D">
      <w:t xml:space="preserve"> Skill Set</w:t>
    </w:r>
    <w:r w:rsidRPr="00300E30">
      <w:t xml:space="preserve"> </w:t>
    </w:r>
  </w:p>
  <w:sdt>
    <w:sdtPr>
      <w:id w:val="377206757"/>
      <w:docPartObj>
        <w:docPartGallery w:val="Watermarks"/>
        <w:docPartUnique/>
      </w:docPartObj>
    </w:sdtPr>
    <w:sdtEndPr/>
    <w:sdtContent>
      <w:p w14:paraId="367DA736" w14:textId="105CF43F" w:rsidR="008D1353" w:rsidRDefault="00C62632">
        <w:pPr>
          <w:pStyle w:val="Header"/>
        </w:pPr>
        <w:r>
          <w:rPr>
            <w:noProof/>
          </w:rPr>
          <w:pict w14:anchorId="47C11DE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99299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33CBD"/>
    <w:rsid w:val="00041F96"/>
    <w:rsid w:val="000428DF"/>
    <w:rsid w:val="0006134A"/>
    <w:rsid w:val="00070B41"/>
    <w:rsid w:val="00074F79"/>
    <w:rsid w:val="000C4101"/>
    <w:rsid w:val="000D5B83"/>
    <w:rsid w:val="000D7106"/>
    <w:rsid w:val="00110216"/>
    <w:rsid w:val="0013714C"/>
    <w:rsid w:val="001805FD"/>
    <w:rsid w:val="001963B9"/>
    <w:rsid w:val="001D1801"/>
    <w:rsid w:val="001F48F4"/>
    <w:rsid w:val="001F63D5"/>
    <w:rsid w:val="0021679A"/>
    <w:rsid w:val="002269B6"/>
    <w:rsid w:val="0023698D"/>
    <w:rsid w:val="002416E3"/>
    <w:rsid w:val="00241F8D"/>
    <w:rsid w:val="0024223E"/>
    <w:rsid w:val="00270571"/>
    <w:rsid w:val="00284A10"/>
    <w:rsid w:val="002A4AF9"/>
    <w:rsid w:val="002C51A2"/>
    <w:rsid w:val="002D785C"/>
    <w:rsid w:val="002E61BB"/>
    <w:rsid w:val="00300E30"/>
    <w:rsid w:val="0031671D"/>
    <w:rsid w:val="00334BB2"/>
    <w:rsid w:val="00361304"/>
    <w:rsid w:val="00370A20"/>
    <w:rsid w:val="00372670"/>
    <w:rsid w:val="00391041"/>
    <w:rsid w:val="003932C9"/>
    <w:rsid w:val="003A599B"/>
    <w:rsid w:val="00411CE1"/>
    <w:rsid w:val="00434C57"/>
    <w:rsid w:val="0044053D"/>
    <w:rsid w:val="004453A5"/>
    <w:rsid w:val="00466697"/>
    <w:rsid w:val="0048002D"/>
    <w:rsid w:val="004B7E31"/>
    <w:rsid w:val="004C71D8"/>
    <w:rsid w:val="004D2FC8"/>
    <w:rsid w:val="004D47E9"/>
    <w:rsid w:val="004F5C18"/>
    <w:rsid w:val="00505B3C"/>
    <w:rsid w:val="00514B5A"/>
    <w:rsid w:val="00533A30"/>
    <w:rsid w:val="0054377A"/>
    <w:rsid w:val="00545170"/>
    <w:rsid w:val="00556402"/>
    <w:rsid w:val="00563228"/>
    <w:rsid w:val="00574B57"/>
    <w:rsid w:val="00575230"/>
    <w:rsid w:val="0057596A"/>
    <w:rsid w:val="00584F93"/>
    <w:rsid w:val="0059321C"/>
    <w:rsid w:val="005A28FF"/>
    <w:rsid w:val="005B5BE2"/>
    <w:rsid w:val="005C0AD7"/>
    <w:rsid w:val="005C222F"/>
    <w:rsid w:val="005C7415"/>
    <w:rsid w:val="00603BA6"/>
    <w:rsid w:val="006067B3"/>
    <w:rsid w:val="00631F75"/>
    <w:rsid w:val="006558B9"/>
    <w:rsid w:val="00657C32"/>
    <w:rsid w:val="00657E06"/>
    <w:rsid w:val="00672AC4"/>
    <w:rsid w:val="00690F20"/>
    <w:rsid w:val="006A1AF6"/>
    <w:rsid w:val="006B3B89"/>
    <w:rsid w:val="006C1A11"/>
    <w:rsid w:val="006C5811"/>
    <w:rsid w:val="006D5C1B"/>
    <w:rsid w:val="006F7271"/>
    <w:rsid w:val="00704902"/>
    <w:rsid w:val="00712628"/>
    <w:rsid w:val="007310F2"/>
    <w:rsid w:val="00735757"/>
    <w:rsid w:val="00737FB2"/>
    <w:rsid w:val="0074696A"/>
    <w:rsid w:val="0074738F"/>
    <w:rsid w:val="00751089"/>
    <w:rsid w:val="007D3843"/>
    <w:rsid w:val="007F64D4"/>
    <w:rsid w:val="0082762A"/>
    <w:rsid w:val="00841B5E"/>
    <w:rsid w:val="00843726"/>
    <w:rsid w:val="00852510"/>
    <w:rsid w:val="00861992"/>
    <w:rsid w:val="00870EDD"/>
    <w:rsid w:val="00871B3E"/>
    <w:rsid w:val="00875A65"/>
    <w:rsid w:val="008760FE"/>
    <w:rsid w:val="00876F49"/>
    <w:rsid w:val="00881257"/>
    <w:rsid w:val="00882A16"/>
    <w:rsid w:val="00895670"/>
    <w:rsid w:val="008C6100"/>
    <w:rsid w:val="008C7E3C"/>
    <w:rsid w:val="008D1353"/>
    <w:rsid w:val="008D73C3"/>
    <w:rsid w:val="008E0C71"/>
    <w:rsid w:val="008E33EA"/>
    <w:rsid w:val="008F1C53"/>
    <w:rsid w:val="008F7BFD"/>
    <w:rsid w:val="00911A38"/>
    <w:rsid w:val="00925810"/>
    <w:rsid w:val="00927ED1"/>
    <w:rsid w:val="00930106"/>
    <w:rsid w:val="00946495"/>
    <w:rsid w:val="009675C9"/>
    <w:rsid w:val="00972867"/>
    <w:rsid w:val="009F00B9"/>
    <w:rsid w:val="009F1245"/>
    <w:rsid w:val="009F26EC"/>
    <w:rsid w:val="00A12534"/>
    <w:rsid w:val="00A27B6B"/>
    <w:rsid w:val="00A341F0"/>
    <w:rsid w:val="00A578ED"/>
    <w:rsid w:val="00A67FB1"/>
    <w:rsid w:val="00A93C65"/>
    <w:rsid w:val="00A95BDD"/>
    <w:rsid w:val="00AB0C00"/>
    <w:rsid w:val="00AC3944"/>
    <w:rsid w:val="00AC4C31"/>
    <w:rsid w:val="00AE7402"/>
    <w:rsid w:val="00B10A5E"/>
    <w:rsid w:val="00B45423"/>
    <w:rsid w:val="00B654CA"/>
    <w:rsid w:val="00B80E22"/>
    <w:rsid w:val="00B87727"/>
    <w:rsid w:val="00BB128E"/>
    <w:rsid w:val="00BE1438"/>
    <w:rsid w:val="00BE326A"/>
    <w:rsid w:val="00C201E4"/>
    <w:rsid w:val="00C205AD"/>
    <w:rsid w:val="00C26B20"/>
    <w:rsid w:val="00C26E6E"/>
    <w:rsid w:val="00C410C0"/>
    <w:rsid w:val="00C62632"/>
    <w:rsid w:val="00C66205"/>
    <w:rsid w:val="00C73761"/>
    <w:rsid w:val="00C84ADD"/>
    <w:rsid w:val="00C84FD4"/>
    <w:rsid w:val="00C8767D"/>
    <w:rsid w:val="00CB06F4"/>
    <w:rsid w:val="00CB0B70"/>
    <w:rsid w:val="00CB27EB"/>
    <w:rsid w:val="00CB37E5"/>
    <w:rsid w:val="00CB4D24"/>
    <w:rsid w:val="00CE1AE3"/>
    <w:rsid w:val="00CE38DD"/>
    <w:rsid w:val="00CF4133"/>
    <w:rsid w:val="00D163BA"/>
    <w:rsid w:val="00D212F0"/>
    <w:rsid w:val="00D231D1"/>
    <w:rsid w:val="00D33D1A"/>
    <w:rsid w:val="00D50EB1"/>
    <w:rsid w:val="00D50ED4"/>
    <w:rsid w:val="00D54784"/>
    <w:rsid w:val="00D54FC0"/>
    <w:rsid w:val="00D61E6D"/>
    <w:rsid w:val="00D623B7"/>
    <w:rsid w:val="00D64CA0"/>
    <w:rsid w:val="00D71C2D"/>
    <w:rsid w:val="00D93D5C"/>
    <w:rsid w:val="00DC1765"/>
    <w:rsid w:val="00DD21F2"/>
    <w:rsid w:val="00DD649C"/>
    <w:rsid w:val="00E12568"/>
    <w:rsid w:val="00E14015"/>
    <w:rsid w:val="00E33854"/>
    <w:rsid w:val="00E77417"/>
    <w:rsid w:val="00E926FE"/>
    <w:rsid w:val="00EC08E5"/>
    <w:rsid w:val="00ED230C"/>
    <w:rsid w:val="00F13729"/>
    <w:rsid w:val="00F34BA7"/>
    <w:rsid w:val="00F34E16"/>
    <w:rsid w:val="00F36DBE"/>
    <w:rsid w:val="00F520DA"/>
    <w:rsid w:val="00F729EA"/>
    <w:rsid w:val="00F96B89"/>
    <w:rsid w:val="00FA4529"/>
    <w:rsid w:val="00FD4E84"/>
    <w:rsid w:val="00FE2DD7"/>
    <w:rsid w:val="00FE5F14"/>
    <w:rsid w:val="00FF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805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6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364C2AFF93648A71CE778D8B90A1B" ma:contentTypeVersion="" ma:contentTypeDescription="Create a new document." ma:contentTypeScope="" ma:versionID="20786c4b5056b2eab6dc5a1cba98b04e">
  <xsd:schema xmlns:xsd="http://www.w3.org/2001/XMLSchema" xmlns:xs="http://www.w3.org/2001/XMLSchema" xmlns:p="http://schemas.microsoft.com/office/2006/metadata/properties" xmlns:ns2="71FEBC7E-D776-400D-B10F-629DAD37DD0A" xmlns:ns3="71febc7e-d776-400d-b10f-629dad37dd0a" targetNamespace="http://schemas.microsoft.com/office/2006/metadata/properties" ma:root="true" ma:fieldsID="8b6388ec2663dc3bde732ed89360e118" ns2:_="" ns3:_="">
    <xsd:import namespace="71FEBC7E-D776-400D-B10F-629DAD37DD0A"/>
    <xsd:import namespace="71febc7e-d776-400d-b10f-629dad37dd0a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EBC7E-D776-400D-B10F-629DAD37DD0A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TPCMS Check"/>
          <xsd:enumeration value="Assurance Body"/>
          <xsd:enumeration value="Complete"/>
          <xsd:enumeration value="Not for Development"/>
          <xsd:enumeration value="Merged (Do not use)"/>
          <xsd:enumeration value="Proposed for Dele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ebc7e-d776-400d-b10f-629dad37d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71FEBC7E-D776-400D-B10F-629DAD37DD0A">TPCMS Check</Project_x0020_Phase>
  </documentManagement>
</p:properties>
</file>

<file path=customXml/itemProps1.xml><?xml version="1.0" encoding="utf-8"?>
<ds:datastoreItem xmlns:ds="http://schemas.openxmlformats.org/officeDocument/2006/customXml" ds:itemID="{48C16155-FFFC-48E5-90A3-4F87E0A87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EBC7E-D776-400D-B10F-629DAD37DD0A"/>
    <ds:schemaRef ds:uri="71febc7e-d776-400d-b10f-629dad37d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670EB6-CBBE-461F-8409-9192B740A8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37F99F-0639-4ABF-8F3B-C7FE0FD71430}">
  <ds:schemaRefs>
    <ds:schemaRef ds:uri="http://schemas.microsoft.com/office/2006/documentManagement/types"/>
    <ds:schemaRef ds:uri="http://purl.org/dc/elements/1.1/"/>
    <ds:schemaRef ds:uri="71febc7e-d776-400d-b10f-629dad37dd0a"/>
    <ds:schemaRef ds:uri="71FEBC7E-D776-400D-B10F-629DAD37DD0A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Skill Set Template</vt:lpstr>
    </vt:vector>
  </TitlesOfParts>
  <Company>Skills Insight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Elvie Arugay</cp:lastModifiedBy>
  <cp:revision>31</cp:revision>
  <dcterms:created xsi:type="dcterms:W3CDTF">2024-04-23T01:59:00Z</dcterms:created>
  <dcterms:modified xsi:type="dcterms:W3CDTF">2024-11-22T05:01:00Z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0x010100405364C2AFF93648A71CE778D8B90A1B</vt:lpwstr>
  </property>
  <property fmtid="{D5CDD505-2E9C-101B-9397-08002B2CF9AE}" pid="3" name="Order">
    <vt:r8>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